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638C2" w:rsidP="0A0D905E" w:rsidRDefault="7C891E40" w14:paraId="075E9EEA" w14:textId="7934650F">
      <w:pPr>
        <w:rPr>
          <w:b/>
          <w:bCs/>
          <w:sz w:val="36"/>
          <w:szCs w:val="36"/>
        </w:rPr>
      </w:pPr>
      <w:r w:rsidRPr="0A0D905E">
        <w:rPr>
          <w:b/>
          <w:bCs/>
          <w:sz w:val="36"/>
          <w:szCs w:val="36"/>
        </w:rPr>
        <w:t>Případové studie pro EO 9 a EO 11: Psychiatrická péče</w:t>
      </w:r>
    </w:p>
    <w:p w:rsidRPr="00F8711E" w:rsidR="0076259B" w:rsidP="7FF4B22D" w:rsidRDefault="0076259B" w14:paraId="56532002" w14:textId="25983D55">
      <w:pPr>
        <w:pStyle w:val="Heading2"/>
      </w:pPr>
      <w:r w:rsidRPr="00F8711E">
        <w:t>Základní informace</w:t>
      </w:r>
    </w:p>
    <w:p w:rsidR="0076259B" w:rsidP="0076259B" w:rsidRDefault="0076259B" w14:paraId="267B1B44" w14:textId="1664A168">
      <w:r>
        <w:t>Řešená instituce:</w:t>
      </w:r>
      <w:r w:rsidR="00381EDA">
        <w:t xml:space="preserve"> Psychiatrie</w:t>
      </w:r>
      <w:r w:rsidR="0057703A">
        <w:t xml:space="preserve"> Vyhlídka, s.r.o.</w:t>
      </w:r>
    </w:p>
    <w:p w:rsidR="0076259B" w:rsidP="0076259B" w:rsidRDefault="0076259B" w14:paraId="3D94EAE6" w14:textId="62239088">
      <w:r>
        <w:t>Název projektu:</w:t>
      </w:r>
      <w:r w:rsidR="4138458C">
        <w:t xml:space="preserve"> </w:t>
      </w:r>
      <w:r w:rsidRPr="00381EDA" w:rsidR="00381EDA">
        <w:t>Rozšíření péče v psychiatrické ambulanci Psychiatrie Vyhlídka s. r. o.</w:t>
      </w:r>
    </w:p>
    <w:p w:rsidR="0076259B" w:rsidP="0076259B" w:rsidRDefault="0076259B" w14:paraId="0B53ECA0" w14:textId="19CB98BD">
      <w:r>
        <w:t>Datum rozhovoru v PS:</w:t>
      </w:r>
      <w:r w:rsidR="1DF661BE">
        <w:t xml:space="preserve"> </w:t>
      </w:r>
      <w:r w:rsidR="00431EC1">
        <w:t>20/06</w:t>
      </w:r>
      <w:r w:rsidR="00CB355F">
        <w:t>/2025</w:t>
      </w:r>
    </w:p>
    <w:p w:rsidR="00156A5C" w:rsidP="00156A5C" w:rsidRDefault="0076259B" w14:paraId="61574294" w14:textId="05EE9FE3">
      <w:r>
        <w:t>Region:</w:t>
      </w:r>
      <w:r w:rsidR="4060A997">
        <w:t xml:space="preserve"> </w:t>
      </w:r>
      <w:r w:rsidR="00431EC1">
        <w:t>Město Brno</w:t>
      </w:r>
    </w:p>
    <w:p w:rsidRPr="00F8711E" w:rsidR="7C891E40" w:rsidP="00156A5C" w:rsidRDefault="7C891E40" w14:paraId="43D6DA40" w14:textId="46D480A0">
      <w:pPr>
        <w:rPr>
          <w:color w:val="0F4761" w:themeColor="accent1" w:themeShade="BF"/>
          <w:sz w:val="32"/>
          <w:szCs w:val="32"/>
        </w:rPr>
      </w:pPr>
      <w:r w:rsidRPr="00F8711E">
        <w:rPr>
          <w:color w:val="0F4761" w:themeColor="accent1" w:themeShade="BF"/>
          <w:sz w:val="32"/>
          <w:szCs w:val="32"/>
        </w:rPr>
        <w:t>Části případové studie</w:t>
      </w:r>
      <w:r w:rsidRPr="00F8711E" w:rsidR="00F71F17">
        <w:rPr>
          <w:color w:val="0F4761" w:themeColor="accent1" w:themeShade="BF"/>
          <w:sz w:val="32"/>
          <w:szCs w:val="32"/>
        </w:rPr>
        <w:t xml:space="preserve"> </w:t>
      </w:r>
    </w:p>
    <w:tbl>
      <w:tblPr>
        <w:tblStyle w:val="TableGrid"/>
        <w:tblW w:w="0" w:type="auto"/>
        <w:tblLayout w:type="fixed"/>
        <w:tblLook w:val="06A0" w:firstRow="1" w:lastRow="0" w:firstColumn="1" w:lastColumn="0" w:noHBand="1" w:noVBand="1"/>
      </w:tblPr>
      <w:tblGrid>
        <w:gridCol w:w="7225"/>
        <w:gridCol w:w="1791"/>
      </w:tblGrid>
      <w:tr w:rsidR="7FF4B22D" w:rsidTr="7A5F7E7C" w14:paraId="5FE66E16" w14:textId="77777777">
        <w:trPr>
          <w:trHeight w:val="300"/>
        </w:trPr>
        <w:tc>
          <w:tcPr>
            <w:tcW w:w="7225" w:type="dxa"/>
          </w:tcPr>
          <w:p w:rsidR="25467032" w:rsidP="7FF4B22D" w:rsidRDefault="25467032" w14:paraId="2ACFF70D" w14:textId="353EAFC9">
            <w:pPr>
              <w:rPr>
                <w:b/>
                <w:bCs/>
              </w:rPr>
            </w:pPr>
            <w:r w:rsidRPr="7FF4B22D">
              <w:rPr>
                <w:b/>
                <w:bCs/>
              </w:rPr>
              <w:t>Oslovení kontaktních osob projektu</w:t>
            </w:r>
          </w:p>
        </w:tc>
        <w:sdt>
          <w:sdtPr>
            <w:rPr>
              <w:b/>
              <w:bCs/>
            </w:rPr>
            <w:id w:val="-1504428008"/>
            <w14:checkbox>
              <w14:checked w14:val="1"/>
              <w14:checkedState w14:val="2612" w14:font="MS Gothic"/>
              <w14:uncheckedState w14:val="2610" w14:font="MS Gothic"/>
            </w14:checkbox>
          </w:sdtPr>
          <w:sdtContent>
            <w:tc>
              <w:tcPr>
                <w:tcW w:w="1791" w:type="dxa"/>
              </w:tcPr>
              <w:p w:rsidR="7FF4B22D" w:rsidP="7FF4B22D" w:rsidRDefault="78C00664" w14:paraId="570FA1C1" w14:textId="166FEF45">
                <w:pPr>
                  <w:rPr>
                    <w:b/>
                    <w:bCs/>
                  </w:rPr>
                </w:pPr>
                <w:r w:rsidRPr="7A5F7E7C">
                  <w:rPr>
                    <w:rFonts w:ascii="MS Gothic" w:hAnsi="MS Gothic" w:eastAsia="MS Gothic" w:cs="MS Gothic"/>
                    <w:b/>
                    <w:bCs/>
                  </w:rPr>
                  <w:t>☒</w:t>
                </w:r>
              </w:p>
            </w:tc>
          </w:sdtContent>
        </w:sdt>
      </w:tr>
      <w:tr w:rsidR="7FF4B22D" w:rsidTr="7A5F7E7C" w14:paraId="4A2E429C" w14:textId="77777777">
        <w:trPr>
          <w:trHeight w:val="300"/>
        </w:trPr>
        <w:tc>
          <w:tcPr>
            <w:tcW w:w="7225" w:type="dxa"/>
          </w:tcPr>
          <w:p w:rsidR="25467032" w:rsidP="7FF4B22D" w:rsidRDefault="25467032" w14:paraId="7B6AAFEE" w14:textId="7DA931DC">
            <w:pPr>
              <w:pStyle w:val="ListParagraph"/>
              <w:numPr>
                <w:ilvl w:val="0"/>
                <w:numId w:val="3"/>
              </w:numPr>
              <w:rPr>
                <w:b/>
                <w:bCs/>
              </w:rPr>
            </w:pPr>
            <w:r w:rsidRPr="7FF4B22D">
              <w:rPr>
                <w:b/>
                <w:bCs/>
              </w:rPr>
              <w:t>Rozhovor s vedením příjemce</w:t>
            </w:r>
          </w:p>
        </w:tc>
        <w:sdt>
          <w:sdtPr>
            <w:rPr>
              <w:b/>
              <w:bCs/>
            </w:rPr>
            <w:id w:val="-1328746132"/>
            <w14:checkbox>
              <w14:checked w14:val="1"/>
              <w14:checkedState w14:val="2612" w14:font="MS Gothic"/>
              <w14:uncheckedState w14:val="2610" w14:font="MS Gothic"/>
            </w14:checkbox>
          </w:sdtPr>
          <w:sdtContent>
            <w:tc>
              <w:tcPr>
                <w:tcW w:w="1791" w:type="dxa"/>
              </w:tcPr>
              <w:p w:rsidR="7FF4B22D" w:rsidP="7FF4B22D" w:rsidRDefault="78C00664" w14:paraId="0E47D9CE" w14:textId="3AA48280">
                <w:pPr>
                  <w:rPr>
                    <w:b/>
                    <w:bCs/>
                  </w:rPr>
                </w:pPr>
                <w:r w:rsidRPr="7A5F7E7C">
                  <w:rPr>
                    <w:rFonts w:ascii="MS Gothic" w:hAnsi="MS Gothic" w:eastAsia="MS Gothic" w:cs="MS Gothic"/>
                    <w:b/>
                    <w:bCs/>
                  </w:rPr>
                  <w:t>☒</w:t>
                </w:r>
              </w:p>
            </w:tc>
          </w:sdtContent>
        </w:sdt>
      </w:tr>
      <w:tr w:rsidR="7FF4B22D" w:rsidTr="7A5F7E7C" w14:paraId="7F2085D5" w14:textId="77777777">
        <w:trPr>
          <w:trHeight w:val="300"/>
        </w:trPr>
        <w:tc>
          <w:tcPr>
            <w:tcW w:w="7225" w:type="dxa"/>
          </w:tcPr>
          <w:p w:rsidR="25467032" w:rsidP="7FF4B22D" w:rsidRDefault="25467032" w14:paraId="6CEFBC33" w14:textId="25EC20F1">
            <w:pPr>
              <w:pStyle w:val="ListParagraph"/>
              <w:numPr>
                <w:ilvl w:val="0"/>
                <w:numId w:val="3"/>
              </w:numPr>
              <w:rPr>
                <w:b/>
                <w:bCs/>
              </w:rPr>
            </w:pPr>
            <w:r w:rsidRPr="7FF4B22D">
              <w:rPr>
                <w:b/>
                <w:bCs/>
              </w:rPr>
              <w:t>Rozhovor s</w:t>
            </w:r>
            <w:r w:rsidR="00E3788B">
              <w:rPr>
                <w:b/>
                <w:bCs/>
              </w:rPr>
              <w:t> </w:t>
            </w:r>
            <w:r w:rsidRPr="7FF4B22D">
              <w:rPr>
                <w:b/>
                <w:bCs/>
              </w:rPr>
              <w:t>lékařem</w:t>
            </w:r>
            <w:r w:rsidR="00E3788B">
              <w:rPr>
                <w:b/>
                <w:bCs/>
              </w:rPr>
              <w:t>-psychiatrem</w:t>
            </w:r>
          </w:p>
        </w:tc>
        <w:sdt>
          <w:sdtPr>
            <w:rPr>
              <w:b/>
              <w:bCs/>
            </w:rPr>
            <w:id w:val="-901912902"/>
            <w14:checkbox>
              <w14:checked w14:val="1"/>
              <w14:checkedState w14:val="2612" w14:font="MS Gothic"/>
              <w14:uncheckedState w14:val="2610" w14:font="MS Gothic"/>
            </w14:checkbox>
          </w:sdtPr>
          <w:sdtContent>
            <w:tc>
              <w:tcPr>
                <w:tcW w:w="1791" w:type="dxa"/>
              </w:tcPr>
              <w:p w:rsidR="7FF4B22D" w:rsidP="7FF4B22D" w:rsidRDefault="1C43BF87" w14:paraId="7D5D073F" w14:textId="1E6CC027">
                <w:pPr>
                  <w:rPr>
                    <w:b/>
                    <w:bCs/>
                  </w:rPr>
                </w:pPr>
                <w:r w:rsidRPr="7A5F7E7C">
                  <w:rPr>
                    <w:rFonts w:ascii="MS Gothic" w:hAnsi="MS Gothic" w:eastAsia="MS Gothic" w:cs="MS Gothic"/>
                    <w:b/>
                    <w:bCs/>
                  </w:rPr>
                  <w:t>☒</w:t>
                </w:r>
              </w:p>
            </w:tc>
          </w:sdtContent>
        </w:sdt>
      </w:tr>
      <w:tr w:rsidR="7FF4B22D" w:rsidTr="7A5F7E7C" w14:paraId="5790C4C5" w14:textId="77777777">
        <w:trPr>
          <w:trHeight w:val="300"/>
        </w:trPr>
        <w:tc>
          <w:tcPr>
            <w:tcW w:w="7225" w:type="dxa"/>
          </w:tcPr>
          <w:p w:rsidR="25467032" w:rsidP="7FF4B22D" w:rsidRDefault="25467032" w14:paraId="4ECC82BF" w14:textId="2F2E80D9">
            <w:pPr>
              <w:pStyle w:val="ListParagraph"/>
              <w:numPr>
                <w:ilvl w:val="0"/>
                <w:numId w:val="3"/>
              </w:numPr>
              <w:rPr>
                <w:b/>
                <w:bCs/>
              </w:rPr>
            </w:pPr>
            <w:r w:rsidRPr="7FF4B22D">
              <w:rPr>
                <w:b/>
                <w:bCs/>
              </w:rPr>
              <w:t>Rozhovor se zdravotní sestrou</w:t>
            </w:r>
          </w:p>
        </w:tc>
        <w:sdt>
          <w:sdtPr>
            <w:rPr>
              <w:b/>
              <w:bCs/>
            </w:rPr>
            <w:id w:val="607310555"/>
            <w14:checkbox>
              <w14:checked w14:val="0"/>
              <w14:checkedState w14:val="2612" w14:font="MS Gothic"/>
              <w14:uncheckedState w14:val="2610" w14:font="MS Gothic"/>
            </w14:checkbox>
          </w:sdtPr>
          <w:sdtContent>
            <w:tc>
              <w:tcPr>
                <w:tcW w:w="1791" w:type="dxa"/>
              </w:tcPr>
              <w:p w:rsidR="7FF4B22D" w:rsidP="7FF4B22D" w:rsidRDefault="004B183A" w14:paraId="0503B86E" w14:textId="790949E4">
                <w:pPr>
                  <w:rPr>
                    <w:b/>
                    <w:bCs/>
                  </w:rPr>
                </w:pPr>
                <w:r>
                  <w:rPr>
                    <w:rFonts w:hint="eastAsia" w:ascii="MS Gothic" w:hAnsi="MS Gothic" w:eastAsia="MS Gothic"/>
                    <w:b/>
                    <w:bCs/>
                  </w:rPr>
                  <w:t>☐</w:t>
                </w:r>
              </w:p>
            </w:tc>
          </w:sdtContent>
        </w:sdt>
      </w:tr>
      <w:tr w:rsidR="7FF4B22D" w:rsidTr="7A5F7E7C" w14:paraId="31652034" w14:textId="77777777">
        <w:trPr>
          <w:trHeight w:val="300"/>
        </w:trPr>
        <w:tc>
          <w:tcPr>
            <w:tcW w:w="7225" w:type="dxa"/>
          </w:tcPr>
          <w:p w:rsidR="25467032" w:rsidP="7FF4B22D" w:rsidRDefault="00E3788B" w14:paraId="5494303F" w14:textId="273AD2DA">
            <w:pPr>
              <w:pStyle w:val="ListParagraph"/>
              <w:numPr>
                <w:ilvl w:val="0"/>
                <w:numId w:val="3"/>
              </w:numPr>
              <w:rPr>
                <w:b/>
                <w:bCs/>
              </w:rPr>
            </w:pPr>
            <w:r>
              <w:rPr>
                <w:b/>
                <w:bCs/>
              </w:rPr>
              <w:t>Rozhovor se sociální pracovnicí</w:t>
            </w:r>
          </w:p>
        </w:tc>
        <w:sdt>
          <w:sdtPr>
            <w:rPr>
              <w:b/>
              <w:bCs/>
            </w:rPr>
            <w:id w:val="-279648837"/>
            <w14:checkbox>
              <w14:checked w14:val="0"/>
              <w14:checkedState w14:val="2612" w14:font="MS Gothic"/>
              <w14:uncheckedState w14:val="2610" w14:font="MS Gothic"/>
            </w14:checkbox>
          </w:sdtPr>
          <w:sdtContent>
            <w:tc>
              <w:tcPr>
                <w:tcW w:w="1791" w:type="dxa"/>
              </w:tcPr>
              <w:p w:rsidR="7FF4B22D" w:rsidP="7FF4B22D" w:rsidRDefault="004B183A" w14:paraId="2653AEF0" w14:textId="5596D684">
                <w:pPr>
                  <w:rPr>
                    <w:b/>
                    <w:bCs/>
                  </w:rPr>
                </w:pPr>
                <w:r>
                  <w:rPr>
                    <w:rFonts w:hint="eastAsia" w:ascii="MS Gothic" w:hAnsi="MS Gothic" w:eastAsia="MS Gothic"/>
                    <w:b/>
                    <w:bCs/>
                  </w:rPr>
                  <w:t>☐</w:t>
                </w:r>
              </w:p>
            </w:tc>
          </w:sdtContent>
        </w:sdt>
      </w:tr>
      <w:tr w:rsidR="00B411F8" w:rsidTr="7A5F7E7C" w14:paraId="72A46A6F" w14:textId="77777777">
        <w:trPr>
          <w:trHeight w:val="300"/>
        </w:trPr>
        <w:tc>
          <w:tcPr>
            <w:tcW w:w="7225" w:type="dxa"/>
          </w:tcPr>
          <w:p w:rsidRPr="00B411F8" w:rsidR="00B411F8" w:rsidP="00B411F8" w:rsidRDefault="00B411F8" w14:paraId="2DA108C5" w14:textId="0EA789F0">
            <w:pPr>
              <w:rPr>
                <w:b/>
                <w:bCs/>
              </w:rPr>
            </w:pPr>
            <w:r>
              <w:rPr>
                <w:b/>
                <w:bCs/>
              </w:rPr>
              <w:t>Oslovení navazujících aktérů v</w:t>
            </w:r>
            <w:r w:rsidR="0037394F">
              <w:rPr>
                <w:b/>
                <w:bCs/>
              </w:rPr>
              <w:t> </w:t>
            </w:r>
            <w:r>
              <w:rPr>
                <w:b/>
                <w:bCs/>
              </w:rPr>
              <w:t>regionu</w:t>
            </w:r>
          </w:p>
        </w:tc>
        <w:tc>
          <w:tcPr>
            <w:tcW w:w="1791" w:type="dxa"/>
          </w:tcPr>
          <w:p w:rsidR="00B411F8" w:rsidP="00B411F8" w:rsidRDefault="00000000" w14:paraId="15DA4C0E" w14:textId="0A29B95D">
            <w:pPr>
              <w:rPr>
                <w:b/>
                <w:bCs/>
              </w:rPr>
            </w:pPr>
            <w:sdt>
              <w:sdtPr>
                <w:rPr>
                  <w:b/>
                  <w:bCs/>
                </w:rPr>
                <w:id w:val="2036922033"/>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346745846"/>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60831946"/>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379933759"/>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246922603"/>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p>
        </w:tc>
      </w:tr>
      <w:tr w:rsidR="00B411F8" w:rsidTr="7A5F7E7C" w14:paraId="1FD33FF3" w14:textId="77777777">
        <w:trPr>
          <w:trHeight w:val="300"/>
        </w:trPr>
        <w:tc>
          <w:tcPr>
            <w:tcW w:w="7225" w:type="dxa"/>
          </w:tcPr>
          <w:p w:rsidR="00B411F8" w:rsidP="00B411F8" w:rsidRDefault="00B411F8" w14:paraId="1A0A3DD2" w14:textId="1D8BE0C3">
            <w:pPr>
              <w:pStyle w:val="ListParagraph"/>
              <w:numPr>
                <w:ilvl w:val="0"/>
                <w:numId w:val="3"/>
              </w:numPr>
              <w:rPr>
                <w:b/>
                <w:bCs/>
              </w:rPr>
            </w:pPr>
            <w:r w:rsidRPr="7FF4B22D">
              <w:rPr>
                <w:b/>
                <w:bCs/>
              </w:rPr>
              <w:t>Rozhovory s navazujícími aktéry v</w:t>
            </w:r>
            <w:r w:rsidR="0037394F">
              <w:rPr>
                <w:b/>
                <w:bCs/>
              </w:rPr>
              <w:t> </w:t>
            </w:r>
            <w:r w:rsidRPr="7FF4B22D">
              <w:rPr>
                <w:b/>
                <w:bCs/>
              </w:rPr>
              <w:t>regionu</w:t>
            </w:r>
          </w:p>
        </w:tc>
        <w:tc>
          <w:tcPr>
            <w:tcW w:w="1791" w:type="dxa"/>
          </w:tcPr>
          <w:p w:rsidR="00B411F8" w:rsidP="00B411F8" w:rsidRDefault="00000000" w14:paraId="65889BB3" w14:textId="49C67401">
            <w:pPr>
              <w:rPr>
                <w:b/>
                <w:bCs/>
              </w:rPr>
            </w:pPr>
            <w:sdt>
              <w:sdtPr>
                <w:rPr>
                  <w:b/>
                  <w:bCs/>
                </w:rPr>
                <w:id w:val="1788772951"/>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624589737"/>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707329496"/>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556388061"/>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433168145"/>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p>
        </w:tc>
      </w:tr>
      <w:tr w:rsidR="00B411F8" w:rsidTr="7A5F7E7C" w14:paraId="339E353A" w14:textId="77777777">
        <w:trPr>
          <w:trHeight w:val="300"/>
        </w:trPr>
        <w:tc>
          <w:tcPr>
            <w:tcW w:w="7225" w:type="dxa"/>
          </w:tcPr>
          <w:p w:rsidR="00B411F8" w:rsidP="00B411F8" w:rsidRDefault="00B411F8" w14:paraId="3DC4A885" w14:textId="6E359679">
            <w:pPr>
              <w:pStyle w:val="ListParagraph"/>
              <w:numPr>
                <w:ilvl w:val="0"/>
                <w:numId w:val="3"/>
              </w:numPr>
              <w:rPr>
                <w:b/>
                <w:bCs/>
              </w:rPr>
            </w:pPr>
            <w:r w:rsidRPr="3BF45301">
              <w:rPr>
                <w:b/>
                <w:bCs/>
              </w:rPr>
              <w:t>Získání kazuistik</w:t>
            </w:r>
            <w:r w:rsidRPr="3BF45301" w:rsidR="501EA8B5">
              <w:rPr>
                <w:b/>
                <w:bCs/>
              </w:rPr>
              <w:t xml:space="preserve"> – </w:t>
            </w:r>
            <w:r w:rsidRPr="3BF45301">
              <w:rPr>
                <w:b/>
                <w:bCs/>
              </w:rPr>
              <w:t>anonymizovaných příběhů pacientů</w:t>
            </w:r>
          </w:p>
        </w:tc>
        <w:sdt>
          <w:sdtPr>
            <w:rPr>
              <w:b/>
              <w:bCs/>
            </w:rPr>
            <w:id w:val="-1162234168"/>
            <w14:checkbox>
              <w14:checked w14:val="0"/>
              <w14:checkedState w14:val="2612" w14:font="MS Gothic"/>
              <w14:uncheckedState w14:val="2610" w14:font="MS Gothic"/>
            </w14:checkbox>
          </w:sdtPr>
          <w:sdtContent>
            <w:tc>
              <w:tcPr>
                <w:tcW w:w="1791" w:type="dxa"/>
              </w:tcPr>
              <w:p w:rsidR="00B411F8" w:rsidP="00B411F8" w:rsidRDefault="00B411F8" w14:paraId="5986AA03" w14:textId="46BEF4EE">
                <w:pPr>
                  <w:rPr>
                    <w:b/>
                    <w:bCs/>
                  </w:rPr>
                </w:pPr>
                <w:r>
                  <w:rPr>
                    <w:rFonts w:hint="eastAsia" w:ascii="MS Gothic" w:hAnsi="MS Gothic" w:eastAsia="MS Gothic"/>
                    <w:b/>
                    <w:bCs/>
                  </w:rPr>
                  <w:t>☐</w:t>
                </w:r>
              </w:p>
            </w:tc>
          </w:sdtContent>
        </w:sdt>
      </w:tr>
    </w:tbl>
    <w:p w:rsidR="00E04D40" w:rsidP="7FF4B22D" w:rsidRDefault="00BA2F8B" w14:paraId="3FDF2B29" w14:textId="2B56EA10">
      <w:pPr>
        <w:pStyle w:val="Heading2"/>
        <w:rPr>
          <w:b/>
          <w:bCs/>
          <w:sz w:val="28"/>
          <w:szCs w:val="28"/>
        </w:rPr>
      </w:pPr>
      <w:r w:rsidRPr="00F8711E">
        <w:rPr>
          <w:color w:val="000000" w:themeColor="text1"/>
          <w:sz w:val="24"/>
          <w:szCs w:val="24"/>
        </w:rPr>
        <w:t>Pozn:</w:t>
      </w:r>
      <w:r w:rsidRPr="00F8711E">
        <w:rPr>
          <w:b/>
          <w:bCs/>
          <w:color w:val="000000" w:themeColor="text1"/>
          <w:sz w:val="28"/>
          <w:szCs w:val="28"/>
        </w:rPr>
        <w:t xml:space="preserve"> </w:t>
      </w:r>
      <w:r w:rsidRPr="00F8711E" w:rsidR="009A1CDD">
        <w:rPr>
          <w:i/>
          <w:iCs/>
          <w:color w:val="000000" w:themeColor="text1"/>
          <w:sz w:val="24"/>
          <w:szCs w:val="24"/>
        </w:rPr>
        <w:t>V </w:t>
      </w:r>
      <w:r w:rsidRPr="00C579FB" w:rsidR="009A1CDD">
        <w:rPr>
          <w:i/>
          <w:iCs/>
          <w:color w:val="auto"/>
          <w:sz w:val="24"/>
          <w:szCs w:val="24"/>
        </w:rPr>
        <w:t>této studii vystupuje ve</w:t>
      </w:r>
      <w:r w:rsidRPr="00C579FB" w:rsidR="00080653">
        <w:rPr>
          <w:i/>
          <w:iCs/>
          <w:color w:val="auto"/>
          <w:sz w:val="24"/>
          <w:szCs w:val="24"/>
        </w:rPr>
        <w:t>d</w:t>
      </w:r>
      <w:r w:rsidRPr="00C579FB" w:rsidR="009A1CDD">
        <w:rPr>
          <w:i/>
          <w:iCs/>
          <w:color w:val="auto"/>
          <w:sz w:val="24"/>
          <w:szCs w:val="24"/>
        </w:rPr>
        <w:t>oucí lékař zároveň jako vedoucí o</w:t>
      </w:r>
      <w:r w:rsidRPr="00C579FB" w:rsidR="00080653">
        <w:rPr>
          <w:i/>
          <w:iCs/>
          <w:color w:val="auto"/>
          <w:sz w:val="24"/>
          <w:szCs w:val="24"/>
        </w:rPr>
        <w:t>s</w:t>
      </w:r>
      <w:r w:rsidRPr="00C579FB" w:rsidR="009A1CDD">
        <w:rPr>
          <w:i/>
          <w:iCs/>
          <w:color w:val="auto"/>
          <w:sz w:val="24"/>
          <w:szCs w:val="24"/>
        </w:rPr>
        <w:t>oba příjemce</w:t>
      </w:r>
      <w:r w:rsidRPr="00C579FB" w:rsidR="00ED4816">
        <w:rPr>
          <w:i/>
          <w:iCs/>
          <w:color w:val="auto"/>
          <w:sz w:val="24"/>
          <w:szCs w:val="24"/>
        </w:rPr>
        <w:t>. Příjemcem j</w:t>
      </w:r>
      <w:r w:rsidR="005A3382">
        <w:rPr>
          <w:i/>
          <w:iCs/>
          <w:color w:val="auto"/>
          <w:sz w:val="24"/>
          <w:szCs w:val="24"/>
        </w:rPr>
        <w:t>e</w:t>
      </w:r>
      <w:r w:rsidRPr="00C579FB" w:rsidR="00ED4816">
        <w:rPr>
          <w:i/>
          <w:iCs/>
          <w:color w:val="auto"/>
          <w:sz w:val="24"/>
          <w:szCs w:val="24"/>
        </w:rPr>
        <w:t xml:space="preserve"> menší psychiatrická ambulance </w:t>
      </w:r>
      <w:r w:rsidRPr="00C579FB" w:rsidR="00080653">
        <w:rPr>
          <w:i/>
          <w:iCs/>
          <w:color w:val="auto"/>
          <w:sz w:val="24"/>
          <w:szCs w:val="24"/>
        </w:rPr>
        <w:t xml:space="preserve">Vyhlídka </w:t>
      </w:r>
      <w:r w:rsidRPr="00C579FB" w:rsidR="00ED4816">
        <w:rPr>
          <w:i/>
          <w:iCs/>
          <w:color w:val="auto"/>
          <w:sz w:val="24"/>
          <w:szCs w:val="24"/>
        </w:rPr>
        <w:t>v Brně.</w:t>
      </w:r>
      <w:r w:rsidRPr="00C579FB">
        <w:rPr>
          <w:b/>
          <w:bCs/>
          <w:color w:val="auto"/>
          <w:sz w:val="28"/>
          <w:szCs w:val="28"/>
        </w:rPr>
        <w:t xml:space="preserve"> </w:t>
      </w:r>
    </w:p>
    <w:p w:rsidRPr="00F8711E" w:rsidR="7FF4B22D" w:rsidP="00F8711E" w:rsidRDefault="00B411F8" w14:paraId="38B999F9" w14:textId="70DE61F0">
      <w:pPr>
        <w:pStyle w:val="Heading2"/>
      </w:pPr>
      <w:r w:rsidRPr="00F8711E">
        <w:t>Aktéři, kteří byli do PS zapojeni</w:t>
      </w:r>
      <w:r w:rsidRPr="00F8711E" w:rsidR="00835D91">
        <w:rPr>
          <w:rStyle w:val="FootnoteReference"/>
        </w:rPr>
        <w:footnoteReference w:id="1"/>
      </w:r>
    </w:p>
    <w:tbl>
      <w:tblPr>
        <w:tblStyle w:val="TableGrid"/>
        <w:tblW w:w="9016" w:type="dxa"/>
        <w:tblLayout w:type="fixed"/>
        <w:tblLook w:val="04A0" w:firstRow="1" w:lastRow="0" w:firstColumn="1" w:lastColumn="0" w:noHBand="0" w:noVBand="1"/>
      </w:tblPr>
      <w:tblGrid>
        <w:gridCol w:w="2131"/>
        <w:gridCol w:w="2085"/>
        <w:gridCol w:w="4800"/>
      </w:tblGrid>
      <w:tr w:rsidR="3BF45301" w:rsidTr="00DA515E" w14:paraId="645D9A71" w14:textId="77777777">
        <w:trPr>
          <w:trHeight w:val="390"/>
        </w:trPr>
        <w:tc>
          <w:tcPr>
            <w:tcW w:w="213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24A578F3" w14:textId="047D9D6B">
            <w:pPr>
              <w:pStyle w:val="Heading2"/>
              <w:rPr>
                <w:rFonts w:ascii="Aptos Display" w:hAnsi="Aptos Display" w:eastAsia="Aptos Display" w:cs="Aptos Display"/>
                <w:b/>
                <w:bCs/>
                <w:sz w:val="18"/>
                <w:szCs w:val="18"/>
              </w:rPr>
            </w:pPr>
            <w:r w:rsidRPr="3BF45301">
              <w:rPr>
                <w:rFonts w:ascii="Aptos Display" w:hAnsi="Aptos Display" w:eastAsia="Aptos Display" w:cs="Aptos Display"/>
                <w:b/>
                <w:bCs/>
                <w:sz w:val="18"/>
                <w:szCs w:val="18"/>
              </w:rPr>
              <w:t>Jméno</w:t>
            </w:r>
          </w:p>
        </w:tc>
        <w:tc>
          <w:tcPr>
            <w:tcW w:w="208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74F8CB9C" w14:textId="590C5B5A">
            <w:pPr>
              <w:pStyle w:val="Heading2"/>
              <w:rPr>
                <w:rFonts w:ascii="Aptos Display" w:hAnsi="Aptos Display" w:eastAsia="Aptos Display" w:cs="Aptos Display"/>
                <w:b/>
                <w:bCs/>
                <w:sz w:val="18"/>
                <w:szCs w:val="18"/>
              </w:rPr>
            </w:pPr>
            <w:r w:rsidRPr="3BF45301">
              <w:rPr>
                <w:rFonts w:ascii="Aptos Display" w:hAnsi="Aptos Display" w:eastAsia="Aptos Display" w:cs="Aptos Display"/>
                <w:b/>
                <w:bCs/>
                <w:sz w:val="18"/>
                <w:szCs w:val="18"/>
              </w:rPr>
              <w:t>Funkce</w:t>
            </w:r>
          </w:p>
        </w:tc>
        <w:tc>
          <w:tcPr>
            <w:tcW w:w="48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023C453B" w14:textId="59B95220">
            <w:pPr>
              <w:pStyle w:val="Heading2"/>
              <w:rPr>
                <w:rFonts w:ascii="Aptos Display" w:hAnsi="Aptos Display" w:eastAsia="Aptos Display" w:cs="Aptos Display"/>
                <w:b/>
                <w:bCs/>
                <w:sz w:val="18"/>
                <w:szCs w:val="18"/>
              </w:rPr>
            </w:pPr>
            <w:r w:rsidRPr="3BF45301">
              <w:rPr>
                <w:rFonts w:ascii="Aptos Display" w:hAnsi="Aptos Display" w:eastAsia="Aptos Display" w:cs="Aptos Display"/>
                <w:b/>
                <w:bCs/>
                <w:sz w:val="18"/>
                <w:szCs w:val="18"/>
              </w:rPr>
              <w:t>Další informace (např. délka praxe, jméno instituce u dalších oslovovaných aktérů)</w:t>
            </w:r>
          </w:p>
        </w:tc>
      </w:tr>
      <w:tr w:rsidR="3BF45301" w:rsidTr="00DA515E" w14:paraId="1341097E" w14:textId="77777777">
        <w:trPr>
          <w:trHeight w:val="390"/>
        </w:trPr>
        <w:tc>
          <w:tcPr>
            <w:tcW w:w="213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00DA515E" w14:paraId="2597C688" w14:textId="74506FED">
            <w:pPr>
              <w:pStyle w:val="Heading2"/>
              <w:rPr>
                <w:rFonts w:ascii="Aptos Display" w:hAnsi="Aptos Display" w:eastAsia="Aptos Display" w:cs="Aptos Display"/>
                <w:sz w:val="18"/>
                <w:szCs w:val="18"/>
              </w:rPr>
            </w:pPr>
            <w:bookmarkStart w:name="_Hlk208919684" w:id="0"/>
            <w:r>
              <w:rPr>
                <w:rFonts w:ascii="Aptos Display" w:hAnsi="Aptos Display" w:eastAsia="Aptos Display" w:cs="Aptos Display"/>
                <w:sz w:val="18"/>
                <w:szCs w:val="18"/>
              </w:rPr>
              <w:t>A</w:t>
            </w:r>
            <w:r w:rsidR="00707465">
              <w:rPr>
                <w:rFonts w:ascii="Aptos Display" w:hAnsi="Aptos Display" w:eastAsia="Aptos Display" w:cs="Aptos Display"/>
                <w:sz w:val="18"/>
                <w:szCs w:val="18"/>
              </w:rPr>
              <w:t>non</w:t>
            </w:r>
            <w:r>
              <w:rPr>
                <w:rFonts w:ascii="Aptos Display" w:hAnsi="Aptos Display" w:eastAsia="Aptos Display" w:cs="Aptos Display"/>
                <w:sz w:val="18"/>
                <w:szCs w:val="18"/>
              </w:rPr>
              <w:t>ymizováno</w:t>
            </w:r>
          </w:p>
        </w:tc>
        <w:tc>
          <w:tcPr>
            <w:tcW w:w="208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00397E49" w14:paraId="0DE3E61C" w14:textId="468F2BEA">
            <w:pPr>
              <w:pStyle w:val="Heading2"/>
              <w:rPr>
                <w:rFonts w:ascii="Aptos Display" w:hAnsi="Aptos Display" w:eastAsia="Aptos Display" w:cs="Aptos Display"/>
                <w:sz w:val="18"/>
                <w:szCs w:val="18"/>
              </w:rPr>
            </w:pPr>
            <w:r>
              <w:rPr>
                <w:rFonts w:ascii="Aptos Display" w:hAnsi="Aptos Display" w:eastAsia="Aptos Display" w:cs="Aptos Display"/>
                <w:sz w:val="18"/>
                <w:szCs w:val="18"/>
              </w:rPr>
              <w:t xml:space="preserve">Vedoucí </w:t>
            </w:r>
            <w:r w:rsidR="00BF6626">
              <w:rPr>
                <w:rFonts w:ascii="Aptos Display" w:hAnsi="Aptos Display" w:eastAsia="Aptos Display" w:cs="Aptos Display"/>
                <w:sz w:val="18"/>
                <w:szCs w:val="18"/>
              </w:rPr>
              <w:t>osoba příjemce</w:t>
            </w:r>
          </w:p>
        </w:tc>
        <w:tc>
          <w:tcPr>
            <w:tcW w:w="48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003A65D4" w14:paraId="664D191D" w14:textId="18690BCB">
            <w:pPr>
              <w:pStyle w:val="Heading2"/>
            </w:pPr>
            <w:r>
              <w:rPr>
                <w:rFonts w:ascii="Aptos Display" w:hAnsi="Aptos Display" w:eastAsia="Aptos Display" w:cs="Aptos Display"/>
                <w:sz w:val="18"/>
                <w:szCs w:val="18"/>
              </w:rPr>
              <w:t>Anonymizováno</w:t>
            </w:r>
          </w:p>
        </w:tc>
      </w:tr>
      <w:bookmarkEnd w:id="0"/>
      <w:tr w:rsidR="003A65D4" w:rsidTr="00DA515E" w14:paraId="63043D28" w14:textId="77777777">
        <w:trPr>
          <w:trHeight w:val="390"/>
        </w:trPr>
        <w:tc>
          <w:tcPr>
            <w:tcW w:w="213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DA515E" w:rsidR="003A65D4" w:rsidP="003A65D4" w:rsidRDefault="003A65D4" w14:paraId="65AC96B9" w14:textId="60BF26F7">
            <w:pPr>
              <w:pStyle w:val="Heading2"/>
              <w:rPr>
                <w:rFonts w:ascii="Aptos Display" w:hAnsi="Aptos Display" w:eastAsia="Aptos Display" w:cs="Aptos Display"/>
                <w:sz w:val="18"/>
                <w:szCs w:val="18"/>
              </w:rPr>
            </w:pPr>
            <w:r w:rsidRPr="00DA515E">
              <w:rPr>
                <w:sz w:val="18"/>
                <w:szCs w:val="18"/>
              </w:rPr>
              <w:t>Anonymizováno</w:t>
            </w:r>
          </w:p>
        </w:tc>
        <w:tc>
          <w:tcPr>
            <w:tcW w:w="208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3A65D4" w:rsidP="003A65D4" w:rsidRDefault="00C579FB" w14:paraId="31D44C92" w14:textId="05D37F13">
            <w:pPr>
              <w:pStyle w:val="Heading2"/>
              <w:rPr>
                <w:rFonts w:ascii="Aptos Display" w:hAnsi="Aptos Display" w:eastAsia="Aptos Display" w:cs="Aptos Display"/>
                <w:sz w:val="18"/>
                <w:szCs w:val="18"/>
              </w:rPr>
            </w:pPr>
            <w:r>
              <w:rPr>
                <w:rFonts w:ascii="Aptos Display" w:hAnsi="Aptos Display" w:eastAsia="Aptos Display" w:cs="Aptos Display"/>
                <w:sz w:val="18"/>
                <w:szCs w:val="18"/>
              </w:rPr>
              <w:t>Vedoucí lékař ambulance</w:t>
            </w:r>
          </w:p>
        </w:tc>
        <w:tc>
          <w:tcPr>
            <w:tcW w:w="48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3A65D4" w:rsidP="003A65D4" w:rsidRDefault="003A65D4" w14:paraId="47DCC03A" w14:textId="330B59BE">
            <w:pPr>
              <w:pStyle w:val="Heading2"/>
            </w:pPr>
            <w:r w:rsidRPr="7A5F7E7C">
              <w:rPr>
                <w:rFonts w:ascii="Aptos Display" w:hAnsi="Aptos Display" w:eastAsia="Aptos Display" w:cs="Aptos Display"/>
                <w:sz w:val="18"/>
                <w:szCs w:val="18"/>
              </w:rPr>
              <w:t xml:space="preserve"> </w:t>
            </w:r>
            <w:r>
              <w:rPr>
                <w:rFonts w:ascii="Aptos Display" w:hAnsi="Aptos Display" w:eastAsia="Aptos Display" w:cs="Aptos Display"/>
                <w:sz w:val="18"/>
                <w:szCs w:val="18"/>
              </w:rPr>
              <w:t>Anonymizováno</w:t>
            </w:r>
          </w:p>
        </w:tc>
      </w:tr>
    </w:tbl>
    <w:p w:rsidR="7FF4B22D" w:rsidP="3BF45301" w:rsidRDefault="7FF4B22D" w14:paraId="44AAE80E" w14:textId="15590ACA"/>
    <w:p w:rsidR="00D81915" w:rsidP="3BF45301" w:rsidRDefault="00D81915" w14:paraId="2A1BFE00" w14:textId="77777777"/>
    <w:p w:rsidRPr="00F8711E" w:rsidR="7FF4B22D" w:rsidP="3BF45301" w:rsidRDefault="0EDE5E62" w14:paraId="3D7AD473" w14:textId="70F2E5A9">
      <w:pPr>
        <w:pStyle w:val="Heading2"/>
        <w:spacing w:line="278" w:lineRule="auto"/>
      </w:pPr>
      <w:r w:rsidRPr="00F8711E">
        <w:rPr>
          <w:rFonts w:ascii="Aptos Display" w:hAnsi="Aptos Display" w:eastAsia="Aptos Display" w:cs="Aptos Display"/>
        </w:rPr>
        <w:lastRenderedPageBreak/>
        <w:t>Zjištění případové studie</w:t>
      </w:r>
    </w:p>
    <w:p w:rsidRPr="00F8711E" w:rsidR="7FF4B22D" w:rsidP="3BF45301" w:rsidRDefault="0EDE5E62" w14:paraId="761F0A33" w14:textId="6BCD3A95">
      <w:pPr>
        <w:pStyle w:val="Heading3"/>
        <w:spacing w:line="278" w:lineRule="auto"/>
      </w:pPr>
      <w:r w:rsidRPr="00F8711E">
        <w:rPr>
          <w:rFonts w:ascii="Aptos" w:hAnsi="Aptos" w:eastAsia="Aptos" w:cs="Aptos"/>
        </w:rPr>
        <w:t>Informace k projektu</w:t>
      </w:r>
    </w:p>
    <w:p w:rsidR="007C1495" w:rsidP="3BF45301" w:rsidRDefault="007C1495" w14:paraId="12A06EB3" w14:textId="77777777">
      <w:pPr>
        <w:pStyle w:val="Heading3"/>
        <w:spacing w:line="278" w:lineRule="auto"/>
        <w:rPr>
          <w:color w:val="auto"/>
          <w:sz w:val="24"/>
          <w:szCs w:val="24"/>
        </w:rPr>
      </w:pPr>
      <w:r w:rsidRPr="007C1495">
        <w:rPr>
          <w:color w:val="auto"/>
          <w:sz w:val="24"/>
          <w:szCs w:val="24"/>
        </w:rPr>
        <w:t xml:space="preserve">Operační program: Integrovaný regionální operační program Registrační číslo projektu: CZ.06.2.56/0.0/0.0/17_096/0013347 </w:t>
      </w:r>
    </w:p>
    <w:p w:rsidR="007C1495" w:rsidP="3BF45301" w:rsidRDefault="007C1495" w14:paraId="79D6EF2B" w14:textId="77777777">
      <w:pPr>
        <w:pStyle w:val="Heading3"/>
        <w:spacing w:line="278" w:lineRule="auto"/>
        <w:rPr>
          <w:color w:val="auto"/>
          <w:sz w:val="24"/>
          <w:szCs w:val="24"/>
        </w:rPr>
      </w:pPr>
      <w:r w:rsidRPr="007C1495">
        <w:rPr>
          <w:color w:val="auto"/>
          <w:sz w:val="24"/>
          <w:szCs w:val="24"/>
        </w:rPr>
        <w:t xml:space="preserve">Příjemce dotace: Psychiatrie Vyhlídka s.r.o. </w:t>
      </w:r>
    </w:p>
    <w:p w:rsidR="007C1495" w:rsidP="3BF45301" w:rsidRDefault="007C1495" w14:paraId="7E569777" w14:textId="7F41E406">
      <w:pPr>
        <w:pStyle w:val="Heading3"/>
        <w:spacing w:line="278" w:lineRule="auto"/>
        <w:rPr>
          <w:color w:val="auto"/>
          <w:sz w:val="24"/>
          <w:szCs w:val="24"/>
        </w:rPr>
      </w:pPr>
      <w:r w:rsidRPr="007C1495">
        <w:rPr>
          <w:color w:val="auto"/>
          <w:sz w:val="24"/>
          <w:szCs w:val="24"/>
        </w:rPr>
        <w:t xml:space="preserve">Výzva: 75. Výzva </w:t>
      </w:r>
      <w:r w:rsidRPr="007C1495" w:rsidR="00F8711E">
        <w:rPr>
          <w:color w:val="auto"/>
          <w:sz w:val="24"/>
          <w:szCs w:val="24"/>
        </w:rPr>
        <w:t>IROP – DEINSTITUCIONALIZACE</w:t>
      </w:r>
      <w:r w:rsidRPr="007C1495">
        <w:rPr>
          <w:color w:val="auto"/>
          <w:sz w:val="24"/>
          <w:szCs w:val="24"/>
        </w:rPr>
        <w:t xml:space="preserve"> PSYCHIATRICKÉ PÉČE II. - SC 2.3 </w:t>
      </w:r>
    </w:p>
    <w:p w:rsidR="007C1495" w:rsidP="3BF45301" w:rsidRDefault="007C1495" w14:paraId="4E1C2A0A" w14:textId="77777777">
      <w:pPr>
        <w:pStyle w:val="Heading3"/>
        <w:spacing w:line="278" w:lineRule="auto"/>
        <w:rPr>
          <w:color w:val="auto"/>
          <w:sz w:val="24"/>
          <w:szCs w:val="24"/>
        </w:rPr>
      </w:pPr>
      <w:r w:rsidRPr="007C1495">
        <w:rPr>
          <w:color w:val="auto"/>
          <w:sz w:val="24"/>
          <w:szCs w:val="24"/>
        </w:rPr>
        <w:t xml:space="preserve">Specifický cíl: Rozvoj infrastruktury pro poskytování zdravotních služeb a péče o zdraví </w:t>
      </w:r>
    </w:p>
    <w:p w:rsidRPr="007C1495" w:rsidR="001C7D32" w:rsidP="3BF45301" w:rsidRDefault="007C1495" w14:paraId="33AEFB77" w14:textId="5AFD9A7A">
      <w:pPr>
        <w:pStyle w:val="Heading3"/>
        <w:spacing w:line="278" w:lineRule="auto"/>
        <w:rPr>
          <w:rFonts w:ascii="Aptos" w:hAnsi="Aptos" w:eastAsia="Aptos" w:cs="Aptos"/>
          <w:b/>
          <w:bCs/>
          <w:color w:val="auto"/>
          <w:sz w:val="24"/>
          <w:szCs w:val="24"/>
        </w:rPr>
      </w:pPr>
      <w:r w:rsidRPr="007C1495">
        <w:rPr>
          <w:color w:val="auto"/>
          <w:sz w:val="24"/>
          <w:szCs w:val="24"/>
        </w:rPr>
        <w:t>Celkové náklady: 1 649 547,00 Kč Dotace: 1 402 114,95 Kč</w:t>
      </w:r>
    </w:p>
    <w:p w:rsidR="006C207E" w:rsidP="3BF45301" w:rsidRDefault="001A6F12" w14:paraId="5BB437D7" w14:textId="77777777">
      <w:pPr>
        <w:pStyle w:val="Heading3"/>
        <w:spacing w:line="278" w:lineRule="auto"/>
        <w:rPr>
          <w:color w:val="auto"/>
          <w:sz w:val="24"/>
          <w:szCs w:val="24"/>
        </w:rPr>
      </w:pPr>
      <w:r w:rsidRPr="005B0D64">
        <w:rPr>
          <w:color w:val="auto"/>
          <w:sz w:val="24"/>
          <w:szCs w:val="24"/>
        </w:rPr>
        <w:t>Cílem projektu je zvýšit dostupnost péče a zefektivnit péči o osoby s duševním onemocněním. Běžná ambulantní praxe je v rámci projektu rozšířena o</w:t>
      </w:r>
      <w:r w:rsidR="006C207E">
        <w:rPr>
          <w:color w:val="auto"/>
          <w:sz w:val="24"/>
          <w:szCs w:val="24"/>
        </w:rPr>
        <w:t>:</w:t>
      </w:r>
    </w:p>
    <w:p w:rsidR="006C207E" w:rsidP="006C207E" w:rsidRDefault="001A6F12" w14:paraId="3E14F4EA" w14:textId="77777777">
      <w:pPr>
        <w:pStyle w:val="Heading3"/>
        <w:numPr>
          <w:ilvl w:val="0"/>
          <w:numId w:val="9"/>
        </w:numPr>
        <w:spacing w:line="278" w:lineRule="auto"/>
        <w:rPr>
          <w:color w:val="auto"/>
          <w:sz w:val="24"/>
          <w:szCs w:val="24"/>
        </w:rPr>
      </w:pPr>
      <w:r w:rsidRPr="005B0D64">
        <w:rPr>
          <w:color w:val="auto"/>
          <w:sz w:val="24"/>
          <w:szCs w:val="24"/>
        </w:rPr>
        <w:t>stacionární služby</w:t>
      </w:r>
    </w:p>
    <w:p w:rsidR="006C207E" w:rsidP="006C207E" w:rsidRDefault="001A6F12" w14:paraId="443B44FA" w14:textId="77777777">
      <w:pPr>
        <w:pStyle w:val="Heading3"/>
        <w:numPr>
          <w:ilvl w:val="0"/>
          <w:numId w:val="9"/>
        </w:numPr>
        <w:spacing w:line="278" w:lineRule="auto"/>
        <w:rPr>
          <w:color w:val="auto"/>
          <w:sz w:val="24"/>
          <w:szCs w:val="24"/>
        </w:rPr>
      </w:pPr>
      <w:r w:rsidRPr="005B0D64">
        <w:rPr>
          <w:color w:val="auto"/>
          <w:sz w:val="24"/>
          <w:szCs w:val="24"/>
        </w:rPr>
        <w:t>psychoterapeutickou péči</w:t>
      </w:r>
    </w:p>
    <w:p w:rsidR="006C207E" w:rsidP="006C207E" w:rsidRDefault="001A6F12" w14:paraId="36E0E3D8" w14:textId="77777777">
      <w:pPr>
        <w:pStyle w:val="Heading3"/>
        <w:numPr>
          <w:ilvl w:val="0"/>
          <w:numId w:val="9"/>
        </w:numPr>
        <w:spacing w:line="278" w:lineRule="auto"/>
        <w:rPr>
          <w:color w:val="auto"/>
          <w:sz w:val="24"/>
          <w:szCs w:val="24"/>
        </w:rPr>
      </w:pPr>
      <w:r w:rsidRPr="005B0D64">
        <w:rPr>
          <w:color w:val="auto"/>
          <w:sz w:val="24"/>
          <w:szCs w:val="24"/>
        </w:rPr>
        <w:t>komplexní klinickou psychodiagnostiku</w:t>
      </w:r>
    </w:p>
    <w:p w:rsidRPr="0057245E" w:rsidR="0057245E" w:rsidP="006C207E" w:rsidRDefault="006C207E" w14:paraId="5D211169" w14:textId="77777777">
      <w:pPr>
        <w:pStyle w:val="Heading3"/>
        <w:numPr>
          <w:ilvl w:val="0"/>
          <w:numId w:val="9"/>
        </w:numPr>
        <w:spacing w:line="278" w:lineRule="auto"/>
        <w:rPr>
          <w:color w:val="auto"/>
          <w:sz w:val="24"/>
          <w:szCs w:val="24"/>
        </w:rPr>
      </w:pPr>
      <w:r>
        <w:rPr>
          <w:color w:val="auto"/>
          <w:sz w:val="24"/>
          <w:szCs w:val="24"/>
        </w:rPr>
        <w:t>p</w:t>
      </w:r>
      <w:r w:rsidRPr="005B0D64" w:rsidR="001A6F12">
        <w:rPr>
          <w:color w:val="auto"/>
          <w:sz w:val="24"/>
          <w:szCs w:val="24"/>
        </w:rPr>
        <w:t xml:space="preserve">ráci sestry se </w:t>
      </w:r>
      <w:r w:rsidRPr="00F8711E" w:rsidR="001A6F12">
        <w:rPr>
          <w:color w:val="000000" w:themeColor="text1"/>
          <w:sz w:val="24"/>
          <w:szCs w:val="24"/>
        </w:rPr>
        <w:t xml:space="preserve">specializací v psychiatrii (edukace, kognitivní rehabilitace). </w:t>
      </w:r>
    </w:p>
    <w:p w:rsidR="001C7D32" w:rsidP="0057245E" w:rsidRDefault="001A6F12" w14:paraId="0920E9E6" w14:textId="66F4EC7B">
      <w:pPr>
        <w:pStyle w:val="Heading3"/>
        <w:spacing w:line="278" w:lineRule="auto"/>
        <w:rPr>
          <w:color w:val="auto"/>
          <w:sz w:val="24"/>
          <w:szCs w:val="24"/>
        </w:rPr>
      </w:pPr>
      <w:r w:rsidRPr="00F8711E">
        <w:rPr>
          <w:color w:val="000000" w:themeColor="text1"/>
          <w:sz w:val="24"/>
          <w:szCs w:val="24"/>
        </w:rPr>
        <w:t xml:space="preserve">Doba realizace projektu </w:t>
      </w:r>
      <w:r w:rsidRPr="005B0D64">
        <w:rPr>
          <w:color w:val="auto"/>
          <w:sz w:val="24"/>
          <w:szCs w:val="24"/>
        </w:rPr>
        <w:t>je do 31. 12. 2020.</w:t>
      </w:r>
    </w:p>
    <w:p w:rsidRPr="0095273F" w:rsidR="0095273F" w:rsidP="0095273F" w:rsidRDefault="0095273F" w14:paraId="456015AF" w14:textId="0519A4B7">
      <w:r>
        <w:t xml:space="preserve">Respondent objasnil </w:t>
      </w:r>
      <w:r w:rsidR="00E45F47">
        <w:t xml:space="preserve">celkovou situaci a vztahy mezi </w:t>
      </w:r>
      <w:r w:rsidR="003525B1">
        <w:t>psychiatrickými ambul</w:t>
      </w:r>
      <w:r w:rsidR="00E45F47">
        <w:t>a</w:t>
      </w:r>
      <w:r w:rsidR="00EF46D2">
        <w:t xml:space="preserve">ncemi, CDZ a </w:t>
      </w:r>
      <w:r w:rsidR="00337C84">
        <w:t>psychiatrickými nemocnicemi. V zásadě jsou v Brně dvě CDZ, jedno spolupracuje s psychiatrickou nemocnicí v Černovicích, druhé s F</w:t>
      </w:r>
      <w:r w:rsidR="00EF208D">
        <w:t>N</w:t>
      </w:r>
      <w:r w:rsidR="00337C84">
        <w:t xml:space="preserve"> </w:t>
      </w:r>
      <w:r w:rsidR="00EF208D">
        <w:t>BRN PK.</w:t>
      </w:r>
      <w:r w:rsidR="00476605">
        <w:t xml:space="preserve"> Psychiatrické ambulance</w:t>
      </w:r>
      <w:r w:rsidR="00F266EF">
        <w:t xml:space="preserve"> jsou stále jedním z míst, kde pacient vchází do systému psychiatrické péče zajišťovaného</w:t>
      </w:r>
      <w:r w:rsidR="006160EE">
        <w:t xml:space="preserve"> nemocnicemi,</w:t>
      </w:r>
      <w:r w:rsidR="00F266EF">
        <w:t xml:space="preserve"> klinikami a rozvinutými CDZ</w:t>
      </w:r>
      <w:r w:rsidR="00727E96">
        <w:t>.</w:t>
      </w:r>
    </w:p>
    <w:p w:rsidRPr="001960F6" w:rsidR="001C7D32" w:rsidP="3BF45301" w:rsidRDefault="005076E1" w14:paraId="66B9BB97" w14:textId="61DABB1E">
      <w:pPr>
        <w:pStyle w:val="Heading3"/>
        <w:spacing w:line="278" w:lineRule="auto"/>
        <w:rPr>
          <w:rFonts w:eastAsiaTheme="minorHAnsi" w:cstheme="minorBidi"/>
          <w:b/>
          <w:bCs/>
          <w:color w:val="auto"/>
          <w:sz w:val="24"/>
          <w:szCs w:val="24"/>
        </w:rPr>
      </w:pPr>
      <w:r w:rsidRPr="00953FC8">
        <w:rPr>
          <w:rFonts w:eastAsiaTheme="minorHAnsi" w:cstheme="minorBidi"/>
          <w:color w:val="auto"/>
          <w:sz w:val="24"/>
          <w:szCs w:val="24"/>
        </w:rPr>
        <w:t>Respondent uvedl že výzva IROP byl pro ambulanci dané velikosti</w:t>
      </w:r>
      <w:r w:rsidRPr="00953FC8" w:rsidR="00972CCB">
        <w:rPr>
          <w:rFonts w:eastAsiaTheme="minorHAnsi" w:cstheme="minorBidi"/>
          <w:color w:val="auto"/>
          <w:sz w:val="24"/>
          <w:szCs w:val="24"/>
        </w:rPr>
        <w:t xml:space="preserve"> výjimečnou </w:t>
      </w:r>
      <w:r w:rsidRPr="00953FC8" w:rsidR="00F8711E">
        <w:rPr>
          <w:rFonts w:eastAsiaTheme="minorHAnsi" w:cstheme="minorBidi"/>
          <w:color w:val="auto"/>
          <w:sz w:val="24"/>
          <w:szCs w:val="24"/>
        </w:rPr>
        <w:t>příležitostí,</w:t>
      </w:r>
      <w:r w:rsidRPr="00953FC8" w:rsidR="00972CCB">
        <w:rPr>
          <w:rFonts w:eastAsiaTheme="minorHAnsi" w:cstheme="minorBidi"/>
          <w:color w:val="auto"/>
          <w:sz w:val="24"/>
          <w:szCs w:val="24"/>
        </w:rPr>
        <w:t xml:space="preserve"> jak rozšíření praxe </w:t>
      </w:r>
      <w:r w:rsidRPr="00953FC8" w:rsidR="00F8711E">
        <w:rPr>
          <w:rFonts w:eastAsiaTheme="minorHAnsi" w:cstheme="minorBidi"/>
          <w:color w:val="auto"/>
          <w:sz w:val="24"/>
          <w:szCs w:val="24"/>
        </w:rPr>
        <w:t>provést,</w:t>
      </w:r>
      <w:r w:rsidRPr="00953FC8" w:rsidR="00972CCB">
        <w:rPr>
          <w:rFonts w:eastAsiaTheme="minorHAnsi" w:cstheme="minorBidi"/>
          <w:color w:val="auto"/>
          <w:sz w:val="24"/>
          <w:szCs w:val="24"/>
        </w:rPr>
        <w:t xml:space="preserve"> a to považuje za </w:t>
      </w:r>
      <w:r w:rsidRPr="001960F6" w:rsidR="00972CCB">
        <w:rPr>
          <w:rFonts w:eastAsiaTheme="minorHAnsi" w:cstheme="minorBidi"/>
          <w:b/>
          <w:bCs/>
          <w:color w:val="auto"/>
          <w:sz w:val="24"/>
          <w:szCs w:val="24"/>
        </w:rPr>
        <w:t>pozitivní</w:t>
      </w:r>
      <w:r w:rsidR="00CF2E6C">
        <w:rPr>
          <w:rFonts w:eastAsiaTheme="minorHAnsi" w:cstheme="minorBidi"/>
          <w:b/>
          <w:bCs/>
          <w:color w:val="auto"/>
          <w:sz w:val="24"/>
          <w:szCs w:val="24"/>
        </w:rPr>
        <w:t>.</w:t>
      </w:r>
    </w:p>
    <w:p w:rsidRPr="00972CCB" w:rsidR="00972CCB" w:rsidP="00972CCB" w:rsidRDefault="00953FC8" w14:paraId="48337148" w14:textId="6545804D">
      <w:r>
        <w:t xml:space="preserve">Za </w:t>
      </w:r>
      <w:r w:rsidRPr="001960F6">
        <w:rPr>
          <w:b/>
          <w:bCs/>
        </w:rPr>
        <w:t>negativum</w:t>
      </w:r>
      <w:r>
        <w:t xml:space="preserve"> respondent považuje</w:t>
      </w:r>
      <w:r w:rsidR="00F12239">
        <w:t>,</w:t>
      </w:r>
      <w:r w:rsidR="004C41C8">
        <w:t xml:space="preserve"> že proces zpracování žádosti je </w:t>
      </w:r>
      <w:r w:rsidR="00F12239">
        <w:t xml:space="preserve">pro lékaře </w:t>
      </w:r>
      <w:r w:rsidR="004C41C8">
        <w:t xml:space="preserve">velmi </w:t>
      </w:r>
      <w:r w:rsidR="00F8711E">
        <w:t>složitý,</w:t>
      </w:r>
      <w:r w:rsidR="004C41C8">
        <w:t xml:space="preserve"> a proto pozvali ke spoluprác</w:t>
      </w:r>
      <w:r w:rsidR="00C2115C">
        <w:t>i dotačního specialistu, Regionální poradenskou</w:t>
      </w:r>
      <w:r w:rsidR="001960F6">
        <w:t xml:space="preserve"> agenturu. </w:t>
      </w:r>
    </w:p>
    <w:p w:rsidR="00972CCB" w:rsidP="00972CCB" w:rsidRDefault="00820065" w14:paraId="43C1DFE7" w14:textId="62AE7F86">
      <w:r>
        <w:t xml:space="preserve">Pokud jde o finanční velikost projektu, </w:t>
      </w:r>
      <w:r w:rsidR="008027E1">
        <w:t xml:space="preserve">z uvedených nákladů </w:t>
      </w:r>
      <w:r>
        <w:t xml:space="preserve">je zřejmé, že projekt </w:t>
      </w:r>
      <w:r w:rsidR="008027E1">
        <w:t>Ambulance Vyhlídka</w:t>
      </w:r>
      <w:r w:rsidR="0071147B">
        <w:t xml:space="preserve"> </w:t>
      </w:r>
      <w:r>
        <w:t>je</w:t>
      </w:r>
      <w:r w:rsidR="00F01D57">
        <w:t xml:space="preserve"> opravdu malý</w:t>
      </w:r>
      <w:r w:rsidR="0071147B">
        <w:t xml:space="preserve"> zejména </w:t>
      </w:r>
      <w:r w:rsidR="00F01D57">
        <w:t>ve srovnání s</w:t>
      </w:r>
      <w:r w:rsidR="0071147B">
        <w:t> podpořenými projekty velkých klinik u FN</w:t>
      </w:r>
      <w:r w:rsidR="00B20E70">
        <w:t xml:space="preserve"> </w:t>
      </w:r>
      <w:r w:rsidR="00F01D57">
        <w:t xml:space="preserve">nebo </w:t>
      </w:r>
      <w:r w:rsidR="00B20E70">
        <w:t xml:space="preserve">s </w:t>
      </w:r>
      <w:r w:rsidR="00F01D57">
        <w:t>rozvinutý</w:t>
      </w:r>
      <w:r w:rsidR="00B20E70">
        <w:t>mi</w:t>
      </w:r>
      <w:r w:rsidR="00F01D57">
        <w:t xml:space="preserve"> CD</w:t>
      </w:r>
      <w:r w:rsidR="00B20E70">
        <w:t>Z.</w:t>
      </w:r>
    </w:p>
    <w:p w:rsidR="00110021" w:rsidP="00215D2B" w:rsidRDefault="00055C3F" w14:paraId="38BD6634" w14:textId="25407BD7">
      <w:r>
        <w:t xml:space="preserve">Projektu počátkem roku </w:t>
      </w:r>
      <w:r w:rsidR="00410317">
        <w:t xml:space="preserve">2025 </w:t>
      </w:r>
      <w:r>
        <w:t>skončilo 5leté období udržitelnosti</w:t>
      </w:r>
      <w:r w:rsidR="009E1B06">
        <w:t>.</w:t>
      </w:r>
      <w:r w:rsidR="00974A0E">
        <w:t xml:space="preserve"> Respondent rovněž uvedl, že projekt měl pro </w:t>
      </w:r>
      <w:r w:rsidR="00F8711E">
        <w:t>ambulanci a</w:t>
      </w:r>
      <w:r w:rsidR="007240F8">
        <w:t xml:space="preserve"> rozvoj psychiatrické péče</w:t>
      </w:r>
      <w:r w:rsidR="00110021">
        <w:t xml:space="preserve"> </w:t>
      </w:r>
      <w:r w:rsidR="00974A0E">
        <w:t>naprosto zásadní význam.</w:t>
      </w:r>
      <w:r w:rsidR="002F089B">
        <w:t xml:space="preserve"> Svými slovy popsal rozsah projektu</w:t>
      </w:r>
      <w:r w:rsidR="00B40789">
        <w:t xml:space="preserve"> „před a po“</w:t>
      </w:r>
      <w:r w:rsidR="002F089B">
        <w:t>:</w:t>
      </w:r>
    </w:p>
    <w:p w:rsidR="00911311" w:rsidP="00215D2B" w:rsidRDefault="002F089B" w14:paraId="05C84A90" w14:textId="77777777">
      <w:pPr>
        <w:pStyle w:val="ListParagraph"/>
        <w:numPr>
          <w:ilvl w:val="0"/>
          <w:numId w:val="10"/>
        </w:numPr>
      </w:pPr>
      <w:r>
        <w:t xml:space="preserve">Původně: </w:t>
      </w:r>
      <w:r w:rsidR="00110021">
        <w:t>2</w:t>
      </w:r>
      <w:r w:rsidRPr="00215D2B" w:rsidR="00215D2B">
        <w:t xml:space="preserve"> místnosti </w:t>
      </w:r>
      <w:r>
        <w:t xml:space="preserve">+ </w:t>
      </w:r>
      <w:r w:rsidRPr="00215D2B" w:rsidR="00215D2B">
        <w:t xml:space="preserve">čekárna, kde byla sestra psychiatra </w:t>
      </w:r>
    </w:p>
    <w:p w:rsidR="005E2C9F" w:rsidP="00215D2B" w:rsidRDefault="00911311" w14:paraId="708437CB" w14:textId="10BE7B90">
      <w:pPr>
        <w:pStyle w:val="ListParagraph"/>
        <w:numPr>
          <w:ilvl w:val="0"/>
          <w:numId w:val="10"/>
        </w:numPr>
      </w:pPr>
      <w:r>
        <w:lastRenderedPageBreak/>
        <w:t>Nyní: z</w:t>
      </w:r>
      <w:r w:rsidRPr="00215D2B" w:rsidR="00215D2B">
        <w:t>ařízení, kter</w:t>
      </w:r>
      <w:r>
        <w:t>é</w:t>
      </w:r>
      <w:r w:rsidRPr="00215D2B" w:rsidR="00215D2B">
        <w:t xml:space="preserve"> má </w:t>
      </w:r>
      <w:r>
        <w:t>užitnou plochu 500-600</w:t>
      </w:r>
      <w:r w:rsidR="00F8711E">
        <w:t xml:space="preserve"> </w:t>
      </w:r>
      <w:r>
        <w:t>m</w:t>
      </w:r>
      <w:r w:rsidRPr="00F8711E">
        <w:rPr>
          <w:vertAlign w:val="superscript"/>
        </w:rPr>
        <w:t>2</w:t>
      </w:r>
      <w:r w:rsidRPr="00215D2B" w:rsidR="00215D2B">
        <w:t xml:space="preserve"> </w:t>
      </w:r>
    </w:p>
    <w:p w:rsidR="00EB10BD" w:rsidP="00215D2B" w:rsidRDefault="00410317" w14:paraId="76E2CB7B" w14:textId="3EBA94DF">
      <w:pPr>
        <w:pStyle w:val="ListParagraph"/>
        <w:numPr>
          <w:ilvl w:val="0"/>
          <w:numId w:val="10"/>
        </w:numPr>
      </w:pPr>
      <w:r>
        <w:t xml:space="preserve">Nyní: </w:t>
      </w:r>
      <w:r w:rsidRPr="00215D2B" w:rsidR="00215D2B">
        <w:t>3</w:t>
      </w:r>
      <w:r w:rsidR="005E2C9F">
        <w:t xml:space="preserve"> skupinové </w:t>
      </w:r>
      <w:r w:rsidRPr="00215D2B" w:rsidR="00215D2B">
        <w:t>stacionáře po 8 lidech</w:t>
      </w:r>
    </w:p>
    <w:p w:rsidR="002840FE" w:rsidP="002840FE" w:rsidRDefault="00410317" w14:paraId="53509006" w14:textId="6D4BB98D">
      <w:pPr>
        <w:pStyle w:val="ListParagraph"/>
        <w:numPr>
          <w:ilvl w:val="0"/>
          <w:numId w:val="10"/>
        </w:numPr>
      </w:pPr>
      <w:r>
        <w:t xml:space="preserve">Nyní: </w:t>
      </w:r>
      <w:r w:rsidR="00EB10BD">
        <w:t>4 a</w:t>
      </w:r>
      <w:r w:rsidRPr="00215D2B" w:rsidR="00215D2B">
        <w:t>mbulance klinické psychologie</w:t>
      </w:r>
    </w:p>
    <w:p w:rsidR="002840FE" w:rsidP="002840FE" w:rsidRDefault="00410317" w14:paraId="4D42EB51" w14:textId="416BAA16">
      <w:pPr>
        <w:pStyle w:val="ListParagraph"/>
        <w:numPr>
          <w:ilvl w:val="0"/>
          <w:numId w:val="10"/>
        </w:numPr>
      </w:pPr>
      <w:r>
        <w:t>Nyní</w:t>
      </w:r>
      <w:r w:rsidR="00455E47">
        <w:t xml:space="preserve">: </w:t>
      </w:r>
      <w:r w:rsidRPr="00215D2B" w:rsidR="00215D2B">
        <w:t xml:space="preserve">pracoviště psychiatrické sestry. </w:t>
      </w:r>
    </w:p>
    <w:p w:rsidRPr="00215D2B" w:rsidR="00215D2B" w:rsidP="00215D2B" w:rsidRDefault="00E96D90" w14:paraId="4D6F4411" w14:textId="18188367">
      <w:r>
        <w:t>C</w:t>
      </w:r>
      <w:r w:rsidRPr="00215D2B" w:rsidR="00215D2B">
        <w:t>ílem b</w:t>
      </w:r>
      <w:r>
        <w:t xml:space="preserve">ylo mít </w:t>
      </w:r>
      <w:r w:rsidRPr="00215D2B" w:rsidR="00215D2B">
        <w:t xml:space="preserve">k dispozici </w:t>
      </w:r>
      <w:r>
        <w:t xml:space="preserve">kapacitu ambulance 60 </w:t>
      </w:r>
      <w:r w:rsidR="0047127B">
        <w:t>pacientů /den, ve skutečnosti dnes projde 80/den</w:t>
      </w:r>
      <w:r w:rsidR="00455E47">
        <w:t xml:space="preserve">. </w:t>
      </w:r>
      <w:r w:rsidRPr="00215D2B" w:rsidR="00215D2B">
        <w:t>J</w:t>
      </w:r>
      <w:r w:rsidR="00167FDB">
        <w:t>d</w:t>
      </w:r>
      <w:r w:rsidRPr="00215D2B" w:rsidR="00215D2B">
        <w:t xml:space="preserve">e </w:t>
      </w:r>
      <w:r w:rsidR="00167FDB">
        <w:t xml:space="preserve">o růst </w:t>
      </w:r>
      <w:r w:rsidR="00B97F99">
        <w:t xml:space="preserve">z </w:t>
      </w:r>
      <w:r w:rsidR="00167FDB">
        <w:t>hodnot</w:t>
      </w:r>
      <w:r w:rsidR="00B97F99">
        <w:t>y</w:t>
      </w:r>
      <w:r w:rsidR="00167FDB">
        <w:t xml:space="preserve"> 25</w:t>
      </w:r>
      <w:r w:rsidR="00D00FB6">
        <w:t xml:space="preserve">/den, které obsluhovala ambulance před projektem. </w:t>
      </w:r>
    </w:p>
    <w:p w:rsidRPr="00972CCB" w:rsidR="00972CCB" w:rsidP="00972CCB" w:rsidRDefault="0068599E" w14:paraId="578298F9" w14:textId="22477C94">
      <w:r>
        <w:t xml:space="preserve">Respondent </w:t>
      </w:r>
      <w:r w:rsidR="00D52A42">
        <w:t>uved</w:t>
      </w:r>
      <w:r>
        <w:t>l</w:t>
      </w:r>
      <w:r w:rsidR="00D52A42">
        <w:t>, že se vůbec nezabývají komunitními službami</w:t>
      </w:r>
      <w:r w:rsidR="00C90DF5">
        <w:t xml:space="preserve">, tedy mixem lékařského a sociálního přístupu. </w:t>
      </w:r>
      <w:r w:rsidR="00C648A1">
        <w:t xml:space="preserve">Ambulance Vyhlídka je čistě zdravotnické </w:t>
      </w:r>
      <w:r w:rsidR="008A0A21">
        <w:t>zařízení</w:t>
      </w:r>
      <w:r w:rsidR="008A0A21">
        <w:rPr>
          <w:rStyle w:val="FootnoteReference"/>
        </w:rPr>
        <w:footnoteReference w:id="2"/>
      </w:r>
      <w:r w:rsidR="008A0A21">
        <w:t xml:space="preserve">. </w:t>
      </w:r>
    </w:p>
    <w:p w:rsidRPr="00F828FD" w:rsidR="7FF4B22D" w:rsidP="3BF45301" w:rsidRDefault="0EDE5E62" w14:paraId="20FD1E4D" w14:textId="36A94C5F">
      <w:pPr>
        <w:pStyle w:val="Heading3"/>
        <w:spacing w:line="278" w:lineRule="auto"/>
      </w:pPr>
      <w:r w:rsidRPr="00F828FD">
        <w:rPr>
          <w:rFonts w:ascii="Aptos" w:hAnsi="Aptos" w:eastAsia="Aptos" w:cs="Aptos"/>
        </w:rPr>
        <w:t xml:space="preserve">Informace </w:t>
      </w:r>
      <w:r w:rsidRPr="00F828FD" w:rsidR="00F828FD">
        <w:rPr>
          <w:rFonts w:ascii="Aptos" w:hAnsi="Aptos" w:eastAsia="Aptos" w:cs="Aptos"/>
        </w:rPr>
        <w:t xml:space="preserve">k </w:t>
      </w:r>
      <w:r w:rsidRPr="00F828FD">
        <w:rPr>
          <w:rFonts w:ascii="Aptos" w:hAnsi="Aptos" w:eastAsia="Aptos" w:cs="Aptos"/>
        </w:rPr>
        <w:t>příjemci</w:t>
      </w:r>
    </w:p>
    <w:tbl>
      <w:tblPr>
        <w:tblStyle w:val="TableGrid"/>
        <w:tblW w:w="9015" w:type="dxa"/>
        <w:tblLayout w:type="fixed"/>
        <w:tblLook w:val="04A0" w:firstRow="1" w:lastRow="0" w:firstColumn="1" w:lastColumn="0" w:noHBand="0" w:noVBand="1"/>
      </w:tblPr>
      <w:tblGrid>
        <w:gridCol w:w="8074"/>
        <w:gridCol w:w="941"/>
      </w:tblGrid>
      <w:tr w:rsidR="3BF45301" w:rsidTr="002161FC" w14:paraId="3B70D3D0"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19331CA6" w14:textId="2FAC47B4">
            <w:r w:rsidRPr="3BF45301">
              <w:rPr>
                <w:rFonts w:ascii="Aptos" w:hAnsi="Aptos" w:eastAsia="Aptos" w:cs="Aptos"/>
                <w:i/>
                <w:iCs/>
              </w:rPr>
              <w:t>Psychiatrická nemocnice</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20690777" w14:textId="4B6714A8"/>
        </w:tc>
      </w:tr>
      <w:tr w:rsidR="002161FC" w:rsidTr="002161FC" w14:paraId="637AF0CD"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6A21A2A2" w14:textId="102B37C8">
            <w:r w:rsidRPr="3BF45301">
              <w:rPr>
                <w:rFonts w:ascii="Aptos" w:hAnsi="Aptos" w:eastAsia="Aptos" w:cs="Aptos"/>
                <w:i/>
                <w:iCs/>
              </w:rPr>
              <w:t>Psychiatrická klinika v rámci všeobecné nemocnice</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4F5E111A" w14:textId="55DF675C"/>
        </w:tc>
      </w:tr>
      <w:tr w:rsidR="002161FC" w:rsidTr="002161FC" w14:paraId="7AE42445"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450C0A34" w14:textId="5FF44FA9">
            <w:r w:rsidRPr="3BF45301">
              <w:rPr>
                <w:rFonts w:ascii="Aptos" w:hAnsi="Aptos" w:eastAsia="Aptos" w:cs="Aptos"/>
                <w:i/>
                <w:iCs/>
              </w:rPr>
              <w:t>Psychiatrická ambulance</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18CD7C51" w14:textId="6F95A779">
            <w:r w:rsidRPr="00AC405A">
              <w:rPr>
                <w:rFonts w:ascii="MS Gothic" w:hAnsi="MS Gothic" w:eastAsia="MS Gothic" w:cs="MS Gothic"/>
                <w:b/>
                <w:bCs/>
                <w:lang w:val="en-US"/>
              </w:rPr>
              <w:t>☒</w:t>
            </w:r>
          </w:p>
        </w:tc>
      </w:tr>
      <w:tr w:rsidR="002161FC" w:rsidTr="002161FC" w14:paraId="29EC7861"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4489EDF5" w14:textId="6FB4E18E">
            <w:r w:rsidRPr="3BF45301">
              <w:rPr>
                <w:rFonts w:ascii="Aptos" w:hAnsi="Aptos" w:eastAsia="Aptos" w:cs="Aptos"/>
                <w:i/>
                <w:iCs/>
              </w:rPr>
              <w:t>Centrum duševního zdraví</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14EC78A1" w14:textId="768D0A96"/>
        </w:tc>
      </w:tr>
      <w:tr w:rsidR="002161FC" w:rsidTr="002161FC" w14:paraId="5E0C7B1A"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0639AAAE" w14:textId="659EF1E9">
            <w:r w:rsidRPr="3BF45301">
              <w:rPr>
                <w:rFonts w:ascii="Aptos" w:hAnsi="Aptos" w:eastAsia="Aptos" w:cs="Aptos"/>
                <w:i/>
                <w:iCs/>
              </w:rPr>
              <w:t>Psychiatrický stacionář</w:t>
            </w:r>
            <w:r w:rsidR="00BA345B">
              <w:rPr>
                <w:rStyle w:val="FootnoteReference"/>
                <w:rFonts w:ascii="Aptos" w:hAnsi="Aptos" w:eastAsia="Aptos" w:cs="Aptos"/>
                <w:i/>
                <w:iCs/>
              </w:rPr>
              <w:footnoteReference w:id="3"/>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2161FC" w:rsidP="002161FC" w:rsidRDefault="002161FC" w14:paraId="256D53C3" w14:textId="1BDC185A"/>
        </w:tc>
      </w:tr>
      <w:tr w:rsidR="3BF45301" w:rsidTr="002161FC" w14:paraId="62B07E2A"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37EE0A7F" w14:textId="7E261E27">
            <w:r w:rsidRPr="3BF45301">
              <w:rPr>
                <w:rFonts w:ascii="Aptos" w:hAnsi="Aptos" w:eastAsia="Aptos" w:cs="Aptos"/>
                <w:i/>
                <w:iCs/>
              </w:rPr>
              <w:t>Psychoterapie</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0DCC3600" w14:textId="42681101"/>
        </w:tc>
      </w:tr>
      <w:tr w:rsidR="3BF45301" w:rsidTr="002161FC" w14:paraId="27652138"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4BAE6661" w14:textId="5BCF2CB3">
            <w:r w:rsidRPr="3BF45301">
              <w:rPr>
                <w:rFonts w:ascii="Aptos" w:hAnsi="Aptos" w:eastAsia="Aptos" w:cs="Aptos"/>
                <w:i/>
                <w:iCs/>
              </w:rPr>
              <w:t>Mobilní psychiatrický tým</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39F54C6D" w14:textId="07310946"/>
        </w:tc>
      </w:tr>
      <w:tr w:rsidR="3BF45301" w:rsidTr="002161FC" w14:paraId="1C09DAB4" w14:textId="77777777">
        <w:trPr>
          <w:trHeight w:val="300"/>
        </w:trPr>
        <w:tc>
          <w:tcPr>
            <w:tcW w:w="807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6E7372A4" w14:textId="65A24741">
            <w:r w:rsidRPr="3BF45301">
              <w:rPr>
                <w:rFonts w:ascii="Aptos" w:hAnsi="Aptos" w:eastAsia="Aptos" w:cs="Aptos"/>
                <w:i/>
                <w:iCs/>
              </w:rPr>
              <w:t>Jiné, popsat:</w:t>
            </w:r>
          </w:p>
        </w:tc>
        <w:tc>
          <w:tcPr>
            <w:tcW w:w="9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57C467AE" w14:textId="08871CC9"/>
        </w:tc>
      </w:tr>
    </w:tbl>
    <w:p w:rsidRPr="00F828FD" w:rsidR="7FF4B22D" w:rsidP="3BF45301" w:rsidRDefault="0EDE5E62" w14:paraId="5A3A4B05" w14:textId="4BA78862">
      <w:pPr>
        <w:pStyle w:val="Heading3"/>
        <w:spacing w:line="278" w:lineRule="auto"/>
        <w:rPr>
          <w:rFonts w:ascii="Aptos" w:hAnsi="Aptos"/>
        </w:rPr>
      </w:pPr>
      <w:r w:rsidRPr="00F828FD">
        <w:rPr>
          <w:rFonts w:ascii="Aptos" w:hAnsi="Aptos" w:eastAsia="Aptos" w:cs="Aptos"/>
        </w:rPr>
        <w:t>Význam projektu pro příjemce</w:t>
      </w:r>
    </w:p>
    <w:p w:rsidR="7FF4B22D" w:rsidP="3BF45301" w:rsidRDefault="009F4E58" w14:paraId="56B06857" w14:textId="098424F1">
      <w:pPr>
        <w:spacing w:line="278" w:lineRule="auto"/>
      </w:pPr>
      <w:r>
        <w:t xml:space="preserve">Dle vyjádření respondenta je význam </w:t>
      </w:r>
      <w:r w:rsidR="00274A20">
        <w:t xml:space="preserve">projektu pro Ambulanci Vyhlídka </w:t>
      </w:r>
      <w:r>
        <w:t>naprosto zásadní</w:t>
      </w:r>
      <w:r w:rsidR="00274A20">
        <w:t>.</w:t>
      </w:r>
    </w:p>
    <w:p w:rsidRPr="00F828FD" w:rsidR="7FF4B22D" w:rsidP="3BF45301" w:rsidRDefault="0EDE5E62" w14:paraId="350BEC0B" w14:textId="327A1AF5">
      <w:pPr>
        <w:pStyle w:val="Heading3"/>
        <w:spacing w:line="278" w:lineRule="auto"/>
        <w:rPr>
          <w:rFonts w:ascii="Aptos" w:hAnsi="Aptos"/>
        </w:rPr>
      </w:pPr>
      <w:r w:rsidRPr="00F828FD">
        <w:rPr>
          <w:rFonts w:ascii="Aptos" w:hAnsi="Aptos" w:eastAsia="Aptos" w:cs="Aptos"/>
        </w:rPr>
        <w:t>Další aktéři zapojení do PS</w:t>
      </w:r>
    </w:p>
    <w:p w:rsidRPr="00F8711E" w:rsidR="7A5F7E7C" w:rsidP="7A5F7E7C" w:rsidRDefault="00FA3E6F" w14:paraId="661172F1" w14:textId="02E786F5">
      <w:pPr>
        <w:spacing w:line="278" w:lineRule="auto"/>
        <w:rPr>
          <w:rFonts w:ascii="Aptos" w:hAnsi="Aptos" w:eastAsia="Aptos" w:cs="Aptos"/>
        </w:rPr>
      </w:pPr>
      <w:r w:rsidRPr="00F8711E">
        <w:rPr>
          <w:rFonts w:ascii="Aptos" w:hAnsi="Aptos" w:eastAsia="Aptos" w:cs="Aptos"/>
        </w:rPr>
        <w:t xml:space="preserve">Spolupráce zmíněna s FN </w:t>
      </w:r>
      <w:r w:rsidRPr="00F8711E" w:rsidR="00986BF4">
        <w:rPr>
          <w:rFonts w:ascii="Aptos" w:hAnsi="Aptos" w:eastAsia="Aptos" w:cs="Aptos"/>
        </w:rPr>
        <w:t>BRN</w:t>
      </w:r>
      <w:r w:rsidRPr="00F8711E" w:rsidR="00A8036B">
        <w:rPr>
          <w:rFonts w:ascii="Aptos" w:hAnsi="Aptos" w:eastAsia="Aptos" w:cs="Aptos"/>
        </w:rPr>
        <w:t xml:space="preserve"> PK</w:t>
      </w:r>
    </w:p>
    <w:p w:rsidRPr="00F828FD" w:rsidR="7FF4B22D" w:rsidP="3BF45301" w:rsidRDefault="0EDE5E62" w14:paraId="14C6C30C" w14:textId="25AE73DC">
      <w:pPr>
        <w:pStyle w:val="Heading3"/>
        <w:spacing w:line="278" w:lineRule="auto"/>
      </w:pPr>
      <w:r w:rsidRPr="00F828FD">
        <w:rPr>
          <w:rFonts w:ascii="Aptos" w:hAnsi="Aptos" w:eastAsia="Aptos" w:cs="Aptos"/>
        </w:rPr>
        <w:t>Odpovědi v oblasti EO9: Komunitní péče</w:t>
      </w:r>
    </w:p>
    <w:p w:rsidRPr="00F828FD" w:rsidR="7FF4B22D" w:rsidP="3BF45301" w:rsidRDefault="0EDE5E62" w14:paraId="3E2EC483" w14:textId="06D823AF">
      <w:pPr>
        <w:pStyle w:val="Heading4"/>
        <w:spacing w:line="278" w:lineRule="auto"/>
      </w:pPr>
      <w:r w:rsidRPr="00F828FD">
        <w:rPr>
          <w:rFonts w:ascii="Aptos" w:hAnsi="Aptos" w:eastAsia="Aptos" w:cs="Aptos"/>
        </w:rPr>
        <w:t>Změna v informovanosti o komunitní péči</w:t>
      </w:r>
    </w:p>
    <w:tbl>
      <w:tblPr>
        <w:tblStyle w:val="TableGrid"/>
        <w:tblW w:w="0" w:type="auto"/>
        <w:tblLayout w:type="fixed"/>
        <w:tblLook w:val="04A0" w:firstRow="1" w:lastRow="0" w:firstColumn="1" w:lastColumn="0" w:noHBand="0" w:noVBand="1"/>
      </w:tblPr>
      <w:tblGrid>
        <w:gridCol w:w="2122"/>
        <w:gridCol w:w="765"/>
        <w:gridCol w:w="6128"/>
      </w:tblGrid>
      <w:tr w:rsidR="3BF45301" w:rsidTr="7A5F7E7C" w14:paraId="0D7ACF6F"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BB6800" w:rsidR="3BF45301" w:rsidP="3BF45301" w:rsidRDefault="3BF45301" w14:paraId="6676F676" w14:textId="6AC7B484">
            <w:pPr>
              <w:rPr>
                <w:sz w:val="18"/>
                <w:szCs w:val="18"/>
              </w:rPr>
            </w:pPr>
            <w:r w:rsidRPr="00BB6800">
              <w:rPr>
                <w:rFonts w:ascii="Aptos" w:hAnsi="Aptos" w:eastAsia="Aptos" w:cs="Aptos"/>
                <w:sz w:val="18"/>
                <w:szCs w:val="18"/>
              </w:rPr>
              <w:t>Existují aktéři z řad zdravotníků a široké i odborné veřejnosti, kteří v návaznosti na investice IROP nově získali povědomí o existenci konkrétní služby psychiatrické komunitní péče v pro ně dostupné vzdálenosti</w:t>
            </w:r>
          </w:p>
        </w:tc>
        <w:tc>
          <w:tcPr>
            <w:tcW w:w="76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4607A7E2" w14:textId="3B02E1BC">
            <w:r w:rsidRPr="3BF45301">
              <w:rPr>
                <w:rFonts w:ascii="Aptos" w:hAnsi="Aptos" w:eastAsia="Aptos" w:cs="Aptos"/>
                <w:sz w:val="16"/>
                <w:szCs w:val="16"/>
              </w:rPr>
              <w:t>A2.3.6 A2.3.7 A2.3.8</w:t>
            </w:r>
            <w:r>
              <w:br/>
            </w:r>
            <w:r w:rsidRPr="3BF45301">
              <w:rPr>
                <w:rFonts w:ascii="Aptos" w:hAnsi="Aptos" w:eastAsia="Aptos" w:cs="Aptos"/>
                <w:sz w:val="16"/>
                <w:szCs w:val="16"/>
              </w:rPr>
              <w:t xml:space="preserve"> B2.3.4</w:t>
            </w:r>
            <w:r>
              <w:br/>
            </w:r>
            <w:r w:rsidRPr="3BF45301">
              <w:rPr>
                <w:rFonts w:ascii="Aptos" w:hAnsi="Aptos" w:eastAsia="Aptos" w:cs="Aptos"/>
                <w:sz w:val="16"/>
                <w:szCs w:val="16"/>
              </w:rPr>
              <w:t xml:space="preserve"> E1.1.1</w:t>
            </w:r>
          </w:p>
        </w:tc>
        <w:tc>
          <w:tcPr>
            <w:tcW w:w="612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7A5F7E7C" w:rsidRDefault="00AE615B" w14:paraId="2039CE11" w14:textId="748C084A">
            <w:pPr>
              <w:rPr>
                <w:rFonts w:ascii="Aptos" w:hAnsi="Aptos" w:eastAsia="Aptos" w:cs="Aptos"/>
                <w:sz w:val="18"/>
                <w:szCs w:val="18"/>
              </w:rPr>
            </w:pPr>
            <w:r>
              <w:rPr>
                <w:rFonts w:ascii="Aptos" w:hAnsi="Aptos" w:eastAsia="Aptos" w:cs="Aptos"/>
                <w:sz w:val="18"/>
                <w:szCs w:val="18"/>
              </w:rPr>
              <w:t xml:space="preserve"> </w:t>
            </w:r>
          </w:p>
        </w:tc>
      </w:tr>
      <w:tr w:rsidR="3BF45301" w:rsidTr="7A5F7E7C" w14:paraId="2F3B2E49"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BB6800" w:rsidR="3BF45301" w:rsidP="3BF45301" w:rsidRDefault="3BF45301" w14:paraId="015EBF31" w14:textId="737CABE6">
            <w:pPr>
              <w:rPr>
                <w:sz w:val="18"/>
                <w:szCs w:val="18"/>
              </w:rPr>
            </w:pPr>
            <w:r w:rsidRPr="00BB6800">
              <w:rPr>
                <w:rFonts w:ascii="Aptos" w:hAnsi="Aptos" w:eastAsia="Aptos" w:cs="Aptos"/>
                <w:sz w:val="18"/>
                <w:szCs w:val="18"/>
              </w:rPr>
              <w:lastRenderedPageBreak/>
              <w:t>Existují aktéři z řad cílových skupin, kteří nově využili služeb psychiatrické komunitní péče, které nebylo způsobeno zvýšenou časovou dostupností či vyšší kapacitou služby, ale zvýšenou informovaností o ní</w:t>
            </w:r>
          </w:p>
        </w:tc>
        <w:tc>
          <w:tcPr>
            <w:tcW w:w="76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2B40EE9F" w14:textId="29F049D0">
            <w:r w:rsidRPr="3BF45301">
              <w:rPr>
                <w:rFonts w:ascii="Aptos" w:hAnsi="Aptos" w:eastAsia="Aptos" w:cs="Aptos"/>
                <w:sz w:val="16"/>
                <w:szCs w:val="16"/>
              </w:rPr>
              <w:t>A2.3.6 A2.3.7 A2.3.8</w:t>
            </w:r>
          </w:p>
          <w:p w:rsidR="3BF45301" w:rsidP="3BF45301" w:rsidRDefault="3BF45301" w14:paraId="71515F93" w14:textId="172F8934">
            <w:r w:rsidRPr="3BF45301">
              <w:rPr>
                <w:rFonts w:ascii="Aptos" w:hAnsi="Aptos" w:eastAsia="Aptos" w:cs="Aptos"/>
                <w:sz w:val="16"/>
                <w:szCs w:val="16"/>
              </w:rPr>
              <w:t>BC2.3.4</w:t>
            </w:r>
            <w:r>
              <w:br/>
            </w:r>
            <w:r w:rsidRPr="3BF45301">
              <w:rPr>
                <w:rFonts w:ascii="Aptos" w:hAnsi="Aptos" w:eastAsia="Aptos" w:cs="Aptos"/>
                <w:sz w:val="16"/>
                <w:szCs w:val="16"/>
              </w:rPr>
              <w:t xml:space="preserve"> E1.1.1</w:t>
            </w:r>
          </w:p>
        </w:tc>
        <w:tc>
          <w:tcPr>
            <w:tcW w:w="612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947880" w:rsidR="3BF45301" w:rsidP="7A5F7E7C" w:rsidRDefault="3BF45301" w14:paraId="0D6DDC11" w14:textId="6F6C8ED4">
            <w:pPr>
              <w:rPr>
                <w:rFonts w:eastAsia="Aptos" w:cs="Aptos" w:asciiTheme="majorHAnsi" w:hAnsiTheme="majorHAnsi"/>
                <w:sz w:val="18"/>
                <w:szCs w:val="18"/>
              </w:rPr>
            </w:pPr>
          </w:p>
          <w:p w:rsidRPr="00947880" w:rsidR="3BF45301" w:rsidP="7A5F7E7C" w:rsidRDefault="222AC5FF" w14:paraId="14A07970" w14:textId="026F8B11">
            <w:pPr>
              <w:rPr>
                <w:rFonts w:eastAsia="Aptos" w:cs="Aptos" w:asciiTheme="majorHAnsi" w:hAnsiTheme="majorHAnsi"/>
                <w:sz w:val="18"/>
                <w:szCs w:val="18"/>
              </w:rPr>
            </w:pPr>
            <w:r w:rsidRPr="00947880">
              <w:rPr>
                <w:rFonts w:eastAsia="Aptos" w:cs="Aptos" w:asciiTheme="majorHAnsi" w:hAnsiTheme="majorHAnsi"/>
                <w:sz w:val="18"/>
                <w:szCs w:val="18"/>
              </w:rPr>
              <w:t xml:space="preserve"> </w:t>
            </w:r>
          </w:p>
        </w:tc>
      </w:tr>
    </w:tbl>
    <w:p w:rsidR="7FF4B22D" w:rsidP="3BF45301" w:rsidRDefault="0EDE5E62" w14:paraId="3350F43A" w14:textId="3739F3A1">
      <w:pPr>
        <w:spacing w:line="278" w:lineRule="auto"/>
      </w:pPr>
      <w:r w:rsidRPr="3BF45301">
        <w:rPr>
          <w:rFonts w:ascii="Aptos" w:hAnsi="Aptos" w:eastAsia="Aptos" w:cs="Aptos"/>
        </w:rPr>
        <w:t xml:space="preserve"> </w:t>
      </w:r>
    </w:p>
    <w:p w:rsidRPr="00F828FD" w:rsidR="7FF4B22D" w:rsidP="3BF45301" w:rsidRDefault="0EDE5E62" w14:paraId="550552E5" w14:textId="41DC6E35">
      <w:pPr>
        <w:pStyle w:val="Heading4"/>
        <w:spacing w:line="278" w:lineRule="auto"/>
        <w:rPr>
          <w:rFonts w:ascii="Aptos Display" w:hAnsi="Aptos Display"/>
        </w:rPr>
      </w:pPr>
      <w:r w:rsidRPr="00F828FD">
        <w:rPr>
          <w:rFonts w:ascii="Aptos Display" w:hAnsi="Aptos Display" w:eastAsia="Aptos" w:cs="Aptos"/>
        </w:rPr>
        <w:t>Změna v šíři nabízené komunitní péče</w:t>
      </w:r>
    </w:p>
    <w:tbl>
      <w:tblPr>
        <w:tblStyle w:val="TableGrid"/>
        <w:tblW w:w="0" w:type="auto"/>
        <w:tblLayout w:type="fixed"/>
        <w:tblLook w:val="04A0" w:firstRow="1" w:lastRow="0" w:firstColumn="1" w:lastColumn="0" w:noHBand="0" w:noVBand="1"/>
      </w:tblPr>
      <w:tblGrid>
        <w:gridCol w:w="2122"/>
        <w:gridCol w:w="780"/>
        <w:gridCol w:w="6113"/>
      </w:tblGrid>
      <w:tr w:rsidR="3BF45301" w:rsidTr="7A5F7E7C" w14:paraId="55E09531" w14:textId="77777777">
        <w:trPr>
          <w:trHeight w:val="192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566FC" w:rsidR="3BF45301" w:rsidP="3BF45301" w:rsidRDefault="3BF45301" w14:paraId="0FA224C0" w14:textId="40FCE052">
            <w:pPr>
              <w:rPr>
                <w:rFonts w:ascii="Aptos Display" w:hAnsi="Aptos Display"/>
                <w:sz w:val="18"/>
                <w:szCs w:val="18"/>
              </w:rPr>
            </w:pPr>
            <w:r w:rsidRPr="004566FC">
              <w:rPr>
                <w:rFonts w:ascii="Aptos Display" w:hAnsi="Aptos Display" w:eastAsia="Aptos" w:cs="Aptos"/>
                <w:sz w:val="18"/>
                <w:szCs w:val="18"/>
              </w:rPr>
              <w:t>Je doloženo, že na úrovni stejného regionu (tj. s podobnou časovou dostupnosti) došlo ke zvýšení druhů nabízené psychiatrické komunitní péče.</w:t>
            </w:r>
          </w:p>
        </w:tc>
        <w:tc>
          <w:tcPr>
            <w:tcW w:w="78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642205D0" w14:textId="7216A6A9">
            <w:pPr>
              <w:rPr>
                <w:rFonts w:ascii="Aptos" w:hAnsi="Aptos" w:eastAsia="Aptos" w:cs="Aptos"/>
                <w:sz w:val="16"/>
                <w:szCs w:val="16"/>
              </w:rPr>
            </w:pPr>
            <w:r w:rsidRPr="3BF45301">
              <w:rPr>
                <w:rFonts w:ascii="Aptos" w:hAnsi="Aptos" w:eastAsia="Aptos" w:cs="Aptos"/>
                <w:sz w:val="16"/>
                <w:szCs w:val="16"/>
              </w:rPr>
              <w:t>A2.1.2 A2.1.3</w:t>
            </w:r>
            <w:r>
              <w:br/>
            </w:r>
            <w:r w:rsidRPr="3BF45301">
              <w:rPr>
                <w:rFonts w:ascii="Aptos" w:hAnsi="Aptos" w:eastAsia="Aptos" w:cs="Aptos"/>
                <w:sz w:val="16"/>
                <w:szCs w:val="16"/>
              </w:rPr>
              <w:t xml:space="preserve"> BC2.1.3</w:t>
            </w:r>
          </w:p>
        </w:tc>
        <w:tc>
          <w:tcPr>
            <w:tcW w:w="61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00600CEB" w:rsidRDefault="3BF45301" w14:paraId="5A59F5F6" w14:textId="6E176C25">
            <w:pPr>
              <w:rPr>
                <w:rFonts w:ascii="Aptos" w:hAnsi="Aptos" w:eastAsia="Aptos" w:cs="Aptos"/>
                <w:sz w:val="18"/>
                <w:szCs w:val="18"/>
              </w:rPr>
            </w:pPr>
          </w:p>
        </w:tc>
      </w:tr>
      <w:tr w:rsidR="3BF45301" w:rsidTr="7A5F7E7C" w14:paraId="476EA0A7"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19E417AB" w14:textId="2457958D">
            <w:r w:rsidRPr="0089534D">
              <w:rPr>
                <w:rFonts w:ascii="Aptos Display" w:hAnsi="Aptos Display" w:eastAsia="Aptos" w:cs="Aptos"/>
                <w:sz w:val="18"/>
                <w:szCs w:val="18"/>
              </w:rPr>
              <w:t>Existují aktéři z řad cílových skupin, kteří nově využili služeb psychiatrické komunitní péče, které nebylo způsobeno zvýšenou časovou dostupností či vyšší kapacitou služby, ale tím, že jim nabízená podoba poskytované služby odpovídala lépe než dříve</w:t>
            </w:r>
            <w:r w:rsidRPr="3BF45301">
              <w:rPr>
                <w:rFonts w:ascii="Aptos" w:hAnsi="Aptos" w:eastAsia="Aptos" w:cs="Aptos"/>
                <w:sz w:val="16"/>
                <w:szCs w:val="16"/>
              </w:rPr>
              <w:t>.</w:t>
            </w:r>
          </w:p>
        </w:tc>
        <w:tc>
          <w:tcPr>
            <w:tcW w:w="78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5E760FF4" w14:textId="128F6FEC">
            <w:pPr>
              <w:rPr>
                <w:rFonts w:ascii="Aptos" w:hAnsi="Aptos" w:eastAsia="Aptos" w:cs="Aptos"/>
                <w:sz w:val="16"/>
                <w:szCs w:val="16"/>
              </w:rPr>
            </w:pPr>
            <w:r w:rsidRPr="3BF45301">
              <w:rPr>
                <w:rFonts w:ascii="Aptos" w:hAnsi="Aptos" w:eastAsia="Aptos" w:cs="Aptos"/>
                <w:sz w:val="16"/>
                <w:szCs w:val="16"/>
              </w:rPr>
              <w:t>A2.1.2 A2.1.3</w:t>
            </w:r>
          </w:p>
          <w:p w:rsidR="3BF45301" w:rsidP="3BF45301" w:rsidRDefault="3BF45301" w14:paraId="6D44906F" w14:textId="65A04140">
            <w:pPr>
              <w:rPr>
                <w:rFonts w:ascii="Aptos" w:hAnsi="Aptos" w:eastAsia="Aptos" w:cs="Aptos"/>
                <w:sz w:val="16"/>
                <w:szCs w:val="16"/>
              </w:rPr>
            </w:pPr>
            <w:r w:rsidRPr="3BF45301">
              <w:rPr>
                <w:rFonts w:ascii="Aptos" w:hAnsi="Aptos" w:eastAsia="Aptos" w:cs="Aptos"/>
                <w:sz w:val="16"/>
                <w:szCs w:val="16"/>
              </w:rPr>
              <w:t>BC2.1.3</w:t>
            </w:r>
          </w:p>
        </w:tc>
        <w:tc>
          <w:tcPr>
            <w:tcW w:w="611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D13714" w:rsidP="7A5F7E7C" w:rsidRDefault="00D13714" w14:paraId="3181044F" w14:textId="03A83877">
            <w:pPr>
              <w:rPr>
                <w:rFonts w:ascii="Aptos" w:hAnsi="Aptos" w:eastAsia="Aptos" w:cs="Aptos"/>
                <w:sz w:val="18"/>
                <w:szCs w:val="18"/>
              </w:rPr>
            </w:pPr>
          </w:p>
        </w:tc>
      </w:tr>
    </w:tbl>
    <w:p w:rsidR="7FF4B22D" w:rsidP="3BF45301" w:rsidRDefault="0EDE5E62" w14:paraId="2722D85C" w14:textId="208786F2">
      <w:pPr>
        <w:spacing w:line="278" w:lineRule="auto"/>
      </w:pPr>
      <w:r w:rsidRPr="3BF45301">
        <w:rPr>
          <w:rFonts w:ascii="Aptos" w:hAnsi="Aptos" w:eastAsia="Aptos" w:cs="Aptos"/>
        </w:rPr>
        <w:t xml:space="preserve"> </w:t>
      </w:r>
    </w:p>
    <w:p w:rsidRPr="00F828FD" w:rsidR="7FF4B22D" w:rsidP="3BF45301" w:rsidRDefault="0EDE5E62" w14:paraId="541B4F70" w14:textId="2CAA5DEA">
      <w:pPr>
        <w:pStyle w:val="Heading4"/>
        <w:spacing w:line="278" w:lineRule="auto"/>
        <w:rPr>
          <w:rFonts w:ascii="Aptos Display" w:hAnsi="Aptos Display"/>
        </w:rPr>
      </w:pPr>
      <w:r w:rsidRPr="00F828FD">
        <w:rPr>
          <w:rFonts w:ascii="Aptos Display" w:hAnsi="Aptos Display" w:eastAsia="Aptos" w:cs="Aptos"/>
        </w:rPr>
        <w:t>Změna v pracovních postupech směřujících k větší podpoře komunitní péče</w:t>
      </w:r>
    </w:p>
    <w:tbl>
      <w:tblPr>
        <w:tblStyle w:val="TableGrid"/>
        <w:tblW w:w="0" w:type="auto"/>
        <w:tblLayout w:type="fixed"/>
        <w:tblLook w:val="04A0" w:firstRow="1" w:lastRow="0" w:firstColumn="1" w:lastColumn="0" w:noHBand="0" w:noVBand="1"/>
      </w:tblPr>
      <w:tblGrid>
        <w:gridCol w:w="2122"/>
        <w:gridCol w:w="795"/>
        <w:gridCol w:w="6098"/>
      </w:tblGrid>
      <w:tr w:rsidR="3BF45301" w:rsidTr="7A5F7E7C" w14:paraId="47D35809"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6E1E6C" w:rsidR="3BF45301" w:rsidP="3BF45301" w:rsidRDefault="006A3E1D" w14:paraId="7640299F" w14:textId="321D31A8">
            <w:pPr>
              <w:rPr>
                <w:rFonts w:ascii="Aptos Display" w:hAnsi="Aptos Display"/>
                <w:sz w:val="18"/>
                <w:szCs w:val="18"/>
              </w:rPr>
            </w:pPr>
            <w:r w:rsidRPr="006E1E6C">
              <w:rPr>
                <w:rFonts w:ascii="Aptos Display" w:hAnsi="Aptos Display" w:eastAsia="Aptos" w:cs="Aptos"/>
                <w:sz w:val="18"/>
                <w:szCs w:val="18"/>
              </w:rPr>
              <w:t>Je doloženo, že na úrovni jedné instituce došlo ke změně pracovních postupů, které mohou mít dopad na zvýšený podíl osob, kteří jsou v rámci instituce zařazeni do služeb psychiatrické komunitní péče</w:t>
            </w:r>
          </w:p>
        </w:tc>
        <w:tc>
          <w:tcPr>
            <w:tcW w:w="79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71A8D3B3" w14:textId="1F7E607E">
            <w:pPr>
              <w:rPr>
                <w:rFonts w:ascii="Aptos" w:hAnsi="Aptos" w:eastAsia="Aptos" w:cs="Aptos"/>
                <w:sz w:val="16"/>
                <w:szCs w:val="16"/>
              </w:rPr>
            </w:pPr>
            <w:r w:rsidRPr="3BF45301">
              <w:rPr>
                <w:rFonts w:ascii="Aptos" w:hAnsi="Aptos" w:eastAsia="Aptos" w:cs="Aptos"/>
                <w:sz w:val="16"/>
                <w:szCs w:val="16"/>
              </w:rPr>
              <w:t xml:space="preserve">A2.2.4 A2.2.5 BC1.1.1 BC1.1.2 </w:t>
            </w:r>
          </w:p>
        </w:tc>
        <w:tc>
          <w:tcPr>
            <w:tcW w:w="60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6E1E6C" w:rsidR="00B62AE9" w:rsidP="7A5F7E7C" w:rsidRDefault="00B62AE9" w14:paraId="3AA73CB0" w14:textId="2A215518">
            <w:pPr>
              <w:rPr>
                <w:rFonts w:ascii="Aptos Display" w:hAnsi="Aptos Display" w:eastAsia="Arial" w:cs="Arial"/>
                <w:color w:val="000000" w:themeColor="text1"/>
                <w:sz w:val="18"/>
                <w:szCs w:val="18"/>
              </w:rPr>
            </w:pPr>
          </w:p>
        </w:tc>
      </w:tr>
      <w:tr w:rsidR="3BF45301" w:rsidTr="7A5F7E7C" w14:paraId="71C6E835"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F0CC5" w:rsidR="3BF45301" w:rsidP="3BF45301" w:rsidRDefault="3BF45301" w14:paraId="1C1BEF6E" w14:textId="6ACA528F">
            <w:pPr>
              <w:rPr>
                <w:rFonts w:ascii="Aptos Display" w:hAnsi="Aptos Display" w:eastAsia="Aptos" w:cs="Aptos"/>
                <w:sz w:val="18"/>
                <w:szCs w:val="18"/>
              </w:rPr>
            </w:pPr>
            <w:r w:rsidRPr="004F0CC5">
              <w:rPr>
                <w:rFonts w:ascii="Aptos Display" w:hAnsi="Aptos Display" w:eastAsia="Aptos" w:cs="Aptos"/>
                <w:sz w:val="18"/>
                <w:szCs w:val="18"/>
              </w:rPr>
              <w:t>Existují aktéři z řad cílových skupin, kteří nově využili služeb psychiatrické komunitní péče</w:t>
            </w:r>
            <w:r w:rsidRPr="004F0CC5" w:rsidR="3D99BDE1">
              <w:rPr>
                <w:rFonts w:ascii="Aptos Display" w:hAnsi="Aptos Display" w:eastAsia="Aptos" w:cs="Aptos"/>
                <w:sz w:val="18"/>
                <w:szCs w:val="18"/>
              </w:rPr>
              <w:t xml:space="preserve">. </w:t>
            </w:r>
            <w:r w:rsidRPr="004F0CC5" w:rsidR="00652C2C">
              <w:rPr>
                <w:rFonts w:ascii="Aptos Display" w:hAnsi="Aptos Display" w:eastAsia="Aptos" w:cs="Aptos"/>
                <w:sz w:val="18"/>
                <w:szCs w:val="18"/>
              </w:rPr>
              <w:t>Uvést</w:t>
            </w:r>
            <w:r w:rsidRPr="004F0CC5" w:rsidR="3D99BDE1">
              <w:rPr>
                <w:rFonts w:ascii="Aptos Display" w:hAnsi="Aptos Display" w:eastAsia="Aptos" w:cs="Aptos"/>
                <w:sz w:val="18"/>
                <w:szCs w:val="18"/>
              </w:rPr>
              <w:t>, čím způsobeno:</w:t>
            </w:r>
            <w:r w:rsidRPr="004F0CC5">
              <w:rPr>
                <w:rFonts w:ascii="Aptos Display" w:hAnsi="Aptos Display" w:eastAsia="Aptos" w:cs="Aptos"/>
                <w:sz w:val="18"/>
                <w:szCs w:val="18"/>
              </w:rPr>
              <w:t xml:space="preserve"> zvýšenou časovou dostupností či vyšší kapacitou služby</w:t>
            </w:r>
            <w:r w:rsidRPr="004F0CC5" w:rsidR="09521F0E">
              <w:rPr>
                <w:rFonts w:ascii="Aptos Display" w:hAnsi="Aptos Display" w:eastAsia="Aptos" w:cs="Aptos"/>
                <w:sz w:val="18"/>
                <w:szCs w:val="18"/>
              </w:rPr>
              <w:t xml:space="preserve"> nebo</w:t>
            </w:r>
            <w:r w:rsidRPr="004F0CC5">
              <w:rPr>
                <w:rFonts w:ascii="Aptos Display" w:hAnsi="Aptos Display" w:eastAsia="Aptos" w:cs="Aptos"/>
                <w:sz w:val="18"/>
                <w:szCs w:val="18"/>
              </w:rPr>
              <w:t xml:space="preserve"> změnou ve způsobu, jakým jim byla léčba stanovena.</w:t>
            </w:r>
          </w:p>
        </w:tc>
        <w:tc>
          <w:tcPr>
            <w:tcW w:w="79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427F9901" w14:textId="2268BCB9">
            <w:pPr>
              <w:rPr>
                <w:rFonts w:ascii="Aptos" w:hAnsi="Aptos" w:eastAsia="Aptos" w:cs="Aptos"/>
                <w:sz w:val="16"/>
                <w:szCs w:val="16"/>
              </w:rPr>
            </w:pPr>
            <w:r w:rsidRPr="3BF45301">
              <w:rPr>
                <w:rFonts w:ascii="Aptos" w:hAnsi="Aptos" w:eastAsia="Aptos" w:cs="Aptos"/>
                <w:sz w:val="16"/>
                <w:szCs w:val="16"/>
              </w:rPr>
              <w:t>A2.2.4 A2.2.5</w:t>
            </w:r>
          </w:p>
        </w:tc>
        <w:tc>
          <w:tcPr>
            <w:tcW w:w="609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A56344" w:rsidP="002C0058" w:rsidRDefault="00A56344" w14:paraId="008E501E" w14:textId="77777777">
            <w:pPr>
              <w:rPr>
                <w:rFonts w:ascii="Aptos Display" w:hAnsi="Aptos Display" w:eastAsia="Aptos" w:cs="Aptos"/>
                <w:sz w:val="18"/>
                <w:szCs w:val="18"/>
              </w:rPr>
            </w:pPr>
          </w:p>
          <w:p w:rsidR="00763742" w:rsidP="7A5F7E7C" w:rsidRDefault="00763742" w14:paraId="45E1BDE6" w14:textId="3674BF25">
            <w:pPr>
              <w:rPr>
                <w:rFonts w:ascii="Aptos Display" w:hAnsi="Aptos Display" w:eastAsia="Aptos" w:cs="Aptos"/>
                <w:sz w:val="18"/>
                <w:szCs w:val="18"/>
              </w:rPr>
            </w:pPr>
          </w:p>
          <w:p w:rsidRPr="006E1E6C" w:rsidR="3BF45301" w:rsidP="7A5F7E7C" w:rsidRDefault="3BF45301" w14:paraId="4B4F0785" w14:textId="003EE93D">
            <w:pPr>
              <w:rPr>
                <w:rFonts w:ascii="Aptos Display" w:hAnsi="Aptos Display" w:eastAsia="Aptos" w:cs="Aptos"/>
                <w:sz w:val="18"/>
                <w:szCs w:val="18"/>
              </w:rPr>
            </w:pPr>
          </w:p>
        </w:tc>
      </w:tr>
    </w:tbl>
    <w:p w:rsidR="7FF4B22D" w:rsidP="3BF45301" w:rsidRDefault="0EDE5E62" w14:paraId="153A6B13" w14:textId="5674682D">
      <w:pPr>
        <w:spacing w:line="278" w:lineRule="auto"/>
      </w:pPr>
      <w:r w:rsidRPr="3BF45301">
        <w:rPr>
          <w:rFonts w:ascii="Aptos" w:hAnsi="Aptos" w:eastAsia="Aptos" w:cs="Aptos"/>
        </w:rPr>
        <w:t xml:space="preserve"> </w:t>
      </w:r>
    </w:p>
    <w:p w:rsidRPr="00F828FD" w:rsidR="7FF4B22D" w:rsidP="3BF45301" w:rsidRDefault="0EDE5E62" w14:paraId="49207DFA" w14:textId="06C2735D">
      <w:pPr>
        <w:pStyle w:val="Heading4"/>
        <w:spacing w:line="278" w:lineRule="auto"/>
      </w:pPr>
      <w:r w:rsidRPr="00F828FD">
        <w:rPr>
          <w:rFonts w:ascii="Aptos" w:hAnsi="Aptos" w:eastAsia="Aptos" w:cs="Aptos"/>
        </w:rPr>
        <w:lastRenderedPageBreak/>
        <w:t>Dostupnost všech relevantních typů komunitní péče</w:t>
      </w:r>
    </w:p>
    <w:tbl>
      <w:tblPr>
        <w:tblStyle w:val="TableGrid"/>
        <w:tblW w:w="0" w:type="auto"/>
        <w:tblLayout w:type="fixed"/>
        <w:tblLook w:val="04A0" w:firstRow="1" w:lastRow="0" w:firstColumn="1" w:lastColumn="0" w:noHBand="0" w:noVBand="1"/>
      </w:tblPr>
      <w:tblGrid>
        <w:gridCol w:w="2122"/>
        <w:gridCol w:w="855"/>
        <w:gridCol w:w="6038"/>
      </w:tblGrid>
      <w:tr w:rsidR="3BF45301" w:rsidTr="7A5F7E7C" w14:paraId="3CC30459"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EA1621" w:rsidR="3BF45301" w:rsidP="3BF45301" w:rsidRDefault="3BF45301" w14:paraId="208FC820" w14:textId="727B4B66">
            <w:pPr>
              <w:rPr>
                <w:rFonts w:ascii="Aptos Display" w:hAnsi="Aptos Display"/>
                <w:sz w:val="18"/>
                <w:szCs w:val="18"/>
              </w:rPr>
            </w:pPr>
            <w:r w:rsidRPr="00EA1621">
              <w:rPr>
                <w:rFonts w:ascii="Aptos Display" w:hAnsi="Aptos Display" w:eastAsia="Aptos" w:cs="Aptos"/>
                <w:sz w:val="18"/>
                <w:szCs w:val="18"/>
              </w:rPr>
              <w:t>Dle příjemce je nastavená kapacita služeb komunitní péče dostačující nebo chybí v regionu určitý typ podpory.</w:t>
            </w:r>
          </w:p>
        </w:tc>
        <w:tc>
          <w:tcPr>
            <w:tcW w:w="85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5C49D022" w14:textId="79B6F46C">
            <w:pPr>
              <w:rPr>
                <w:rFonts w:ascii="Aptos" w:hAnsi="Aptos" w:eastAsia="Aptos" w:cs="Aptos"/>
                <w:sz w:val="16"/>
                <w:szCs w:val="16"/>
              </w:rPr>
            </w:pPr>
            <w:r w:rsidRPr="3BF45301">
              <w:rPr>
                <w:rFonts w:ascii="Aptos" w:hAnsi="Aptos" w:eastAsia="Aptos" w:cs="Aptos"/>
                <w:sz w:val="16"/>
                <w:szCs w:val="16"/>
              </w:rPr>
              <w:t>A2.1.2 A2.1.3</w:t>
            </w:r>
            <w:r>
              <w:br/>
            </w:r>
            <w:r w:rsidRPr="3BF45301">
              <w:rPr>
                <w:rFonts w:ascii="Aptos" w:hAnsi="Aptos" w:eastAsia="Aptos" w:cs="Aptos"/>
                <w:sz w:val="16"/>
                <w:szCs w:val="16"/>
              </w:rPr>
              <w:t>E1.1.1</w:t>
            </w:r>
          </w:p>
        </w:tc>
        <w:tc>
          <w:tcPr>
            <w:tcW w:w="603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00477839" w:rsidRDefault="3BF45301" w14:paraId="25CDECEB" w14:textId="1D9D70BB">
            <w:pPr>
              <w:rPr>
                <w:rFonts w:ascii="Aptos" w:hAnsi="Aptos" w:eastAsia="Aptos" w:cs="Aptos"/>
              </w:rPr>
            </w:pPr>
          </w:p>
        </w:tc>
      </w:tr>
    </w:tbl>
    <w:p w:rsidR="7FF4B22D" w:rsidP="3BF45301" w:rsidRDefault="0EDE5E62" w14:paraId="61E9E52F" w14:textId="173A1AE6">
      <w:pPr>
        <w:spacing w:line="278" w:lineRule="auto"/>
      </w:pPr>
      <w:r w:rsidRPr="3BF45301">
        <w:rPr>
          <w:rFonts w:ascii="Aptos" w:hAnsi="Aptos" w:eastAsia="Aptos" w:cs="Aptos"/>
        </w:rPr>
        <w:t xml:space="preserve"> </w:t>
      </w:r>
    </w:p>
    <w:p w:rsidRPr="00F828FD" w:rsidR="7FF4B22D" w:rsidP="3BF45301" w:rsidRDefault="0EDE5E62" w14:paraId="200EDC11" w14:textId="017A83CC">
      <w:pPr>
        <w:pStyle w:val="Heading3"/>
        <w:spacing w:line="278" w:lineRule="auto"/>
        <w:rPr>
          <w:rFonts w:ascii="Aptos" w:hAnsi="Aptos"/>
        </w:rPr>
      </w:pPr>
      <w:r w:rsidRPr="00F828FD">
        <w:rPr>
          <w:rFonts w:ascii="Aptos" w:hAnsi="Aptos" w:eastAsia="Aptos" w:cs="Aptos"/>
        </w:rPr>
        <w:t>Odpovědi v oblasti E011: Obecné fungování psychiatrické péče</w:t>
      </w:r>
    </w:p>
    <w:p w:rsidRPr="00F828FD" w:rsidR="7FF4B22D" w:rsidP="3BF45301" w:rsidRDefault="0EDE5E62" w14:paraId="751EDA98" w14:textId="0AE10B61">
      <w:pPr>
        <w:pStyle w:val="Heading4"/>
        <w:spacing w:line="278" w:lineRule="auto"/>
      </w:pPr>
      <w:r w:rsidRPr="00F828FD">
        <w:rPr>
          <w:rFonts w:ascii="Aptos" w:hAnsi="Aptos" w:eastAsia="Aptos" w:cs="Aptos"/>
        </w:rPr>
        <w:t>Dopad na restrukturalizaci služeb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rsidTr="7A5F7E7C" w14:paraId="6ADD09DC"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C75E9F" w:rsidR="3BF45301" w:rsidP="7D99E1C2" w:rsidRDefault="3BF45301" w14:paraId="7DED270F" w14:textId="77BFDE06">
            <w:pPr>
              <w:rPr>
                <w:rFonts w:ascii="Aptos Display" w:hAnsi="Aptos Display" w:eastAsia="Aptos" w:cs="Aptos"/>
                <w:sz w:val="18"/>
                <w:szCs w:val="18"/>
              </w:rPr>
            </w:pPr>
            <w:r w:rsidRPr="00C75E9F">
              <w:rPr>
                <w:rFonts w:ascii="Aptos Display" w:hAnsi="Aptos Display" w:eastAsia="Aptos" w:cs="Aptos"/>
                <w:sz w:val="18"/>
                <w:szCs w:val="18"/>
              </w:rPr>
              <w:t xml:space="preserve">U některých skupin pacientů se mění </w:t>
            </w:r>
            <w:r w:rsidRPr="00C75E9F" w:rsidR="3034DC8A">
              <w:rPr>
                <w:rFonts w:ascii="Aptos Display" w:hAnsi="Aptos Display" w:eastAsia="Aptos" w:cs="Aptos"/>
                <w:sz w:val="18"/>
                <w:szCs w:val="18"/>
              </w:rPr>
              <w:t>způsob podpory</w:t>
            </w:r>
            <w:r w:rsidR="0077063C">
              <w:rPr>
                <w:rFonts w:ascii="Aptos Display" w:hAnsi="Aptos Display" w:eastAsia="Aptos" w:cs="Aptos"/>
                <w:sz w:val="18"/>
                <w:szCs w:val="18"/>
              </w:rPr>
              <w:t>/léčby</w:t>
            </w:r>
            <w:r w:rsidRPr="00C75E9F" w:rsidR="3034DC8A">
              <w:rPr>
                <w:rFonts w:ascii="Aptos Display" w:hAnsi="Aptos Display" w:eastAsia="Aptos" w:cs="Aptos"/>
                <w:sz w:val="18"/>
                <w:szCs w:val="18"/>
              </w:rPr>
              <w:t>.</w:t>
            </w:r>
          </w:p>
        </w:tc>
        <w:tc>
          <w:tcPr>
            <w:tcW w:w="850"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C75E9F" w:rsidR="3BF45301" w:rsidP="3BF45301" w:rsidRDefault="3BF45301" w14:paraId="70B35A32" w14:textId="5B60C854">
            <w:pPr>
              <w:rPr>
                <w:rFonts w:ascii="Aptos Display" w:hAnsi="Aptos Display"/>
                <w:sz w:val="18"/>
                <w:szCs w:val="18"/>
              </w:rPr>
            </w:pPr>
            <w:r w:rsidRPr="00C75E9F">
              <w:rPr>
                <w:rFonts w:ascii="Aptos Display" w:hAnsi="Aptos Display" w:eastAsia="Aptos" w:cs="Aptos"/>
                <w:sz w:val="18"/>
                <w:szCs w:val="18"/>
              </w:rPr>
              <w:t>A3.1.9 A3.1.10</w:t>
            </w:r>
          </w:p>
          <w:p w:rsidRPr="00C75E9F" w:rsidR="3BF45301" w:rsidP="3BF45301" w:rsidRDefault="3BF45301" w14:paraId="4789C7CA" w14:textId="529D3D9D">
            <w:pPr>
              <w:rPr>
                <w:rFonts w:ascii="Aptos Display" w:hAnsi="Aptos Display"/>
                <w:sz w:val="18"/>
                <w:szCs w:val="18"/>
              </w:rPr>
            </w:pPr>
            <w:r w:rsidRPr="00C75E9F">
              <w:rPr>
                <w:rFonts w:ascii="Aptos Display" w:hAnsi="Aptos Display" w:eastAsia="Aptos" w:cs="Aptos"/>
                <w:sz w:val="18"/>
                <w:szCs w:val="18"/>
              </w:rPr>
              <w:t>BC3.1.5</w:t>
            </w:r>
            <w:r w:rsidRPr="00C75E9F">
              <w:rPr>
                <w:rFonts w:ascii="Aptos Display" w:hAnsi="Aptos Display"/>
                <w:sz w:val="18"/>
                <w:szCs w:val="18"/>
              </w:rPr>
              <w:br/>
            </w:r>
            <w:r w:rsidRPr="00C75E9F">
              <w:rPr>
                <w:rFonts w:ascii="Aptos Display" w:hAnsi="Aptos Display" w:eastAsia="Aptos" w:cs="Aptos"/>
                <w:sz w:val="18"/>
                <w:szCs w:val="18"/>
              </w:rPr>
              <w:t xml:space="preserve"> BC3.1.6</w:t>
            </w:r>
          </w:p>
        </w:tc>
        <w:tc>
          <w:tcPr>
            <w:tcW w:w="60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780119" w:rsidP="00E63894" w:rsidRDefault="00E63894" w14:paraId="0BFFEAB2" w14:textId="52C01213">
            <w:pPr>
              <w:spacing w:line="259" w:lineRule="auto"/>
              <w:rPr>
                <w:rFonts w:ascii="Aptos Display" w:hAnsi="Aptos Display" w:eastAsia="Aptos" w:cs="Aptos"/>
                <w:sz w:val="18"/>
                <w:szCs w:val="18"/>
              </w:rPr>
            </w:pPr>
            <w:r>
              <w:rPr>
                <w:rFonts w:ascii="Aptos Display" w:hAnsi="Aptos Display" w:eastAsia="Aptos" w:cs="Aptos"/>
                <w:sz w:val="18"/>
                <w:szCs w:val="18"/>
              </w:rPr>
              <w:t xml:space="preserve">K tomu respondent uvádí: </w:t>
            </w:r>
            <w:r w:rsidRPr="00E63894">
              <w:rPr>
                <w:rFonts w:ascii="Aptos Display" w:hAnsi="Aptos Display" w:eastAsia="Aptos" w:cs="Aptos"/>
                <w:sz w:val="18"/>
                <w:szCs w:val="18"/>
              </w:rPr>
              <w:t xml:space="preserve">standardní psychiatrická ambulance funguje tak, že když přijme pacienta, tak ho </w:t>
            </w:r>
            <w:r w:rsidRPr="00E63894" w:rsidR="00D863C1">
              <w:rPr>
                <w:rFonts w:ascii="Aptos Display" w:hAnsi="Aptos Display" w:eastAsia="Aptos" w:cs="Aptos"/>
                <w:sz w:val="18"/>
                <w:szCs w:val="18"/>
              </w:rPr>
              <w:t>vyšetří</w:t>
            </w:r>
            <w:r w:rsidR="00D863C1">
              <w:rPr>
                <w:rFonts w:ascii="Aptos Display" w:hAnsi="Aptos Display" w:eastAsia="Aptos" w:cs="Aptos"/>
                <w:sz w:val="18"/>
                <w:szCs w:val="18"/>
              </w:rPr>
              <w:t>, stanoví</w:t>
            </w:r>
            <w:r w:rsidR="006A027A">
              <w:rPr>
                <w:rFonts w:ascii="Aptos Display" w:hAnsi="Aptos Display" w:eastAsia="Aptos" w:cs="Aptos"/>
                <w:sz w:val="18"/>
                <w:szCs w:val="18"/>
              </w:rPr>
              <w:t xml:space="preserve"> pracovní</w:t>
            </w:r>
            <w:r w:rsidR="00A2010C">
              <w:rPr>
                <w:rFonts w:ascii="Aptos Display" w:hAnsi="Aptos Display" w:eastAsia="Aptos" w:cs="Aptos"/>
                <w:sz w:val="18"/>
                <w:szCs w:val="18"/>
              </w:rPr>
              <w:t xml:space="preserve"> </w:t>
            </w:r>
            <w:r w:rsidR="00FD2CB5">
              <w:rPr>
                <w:rFonts w:ascii="Aptos Display" w:hAnsi="Aptos Display" w:eastAsia="Aptos" w:cs="Aptos"/>
                <w:sz w:val="18"/>
                <w:szCs w:val="18"/>
              </w:rPr>
              <w:t>diagnózu</w:t>
            </w:r>
            <w:r w:rsidR="00A2010C">
              <w:rPr>
                <w:rFonts w:ascii="Aptos Display" w:hAnsi="Aptos Display" w:eastAsia="Aptos" w:cs="Aptos"/>
                <w:sz w:val="18"/>
                <w:szCs w:val="18"/>
              </w:rPr>
              <w:t xml:space="preserve"> a pokud je situace složitější</w:t>
            </w:r>
            <w:r w:rsidR="00B77370">
              <w:rPr>
                <w:rFonts w:ascii="Aptos Display" w:hAnsi="Aptos Display" w:eastAsia="Aptos" w:cs="Aptos"/>
                <w:sz w:val="18"/>
                <w:szCs w:val="18"/>
              </w:rPr>
              <w:t xml:space="preserve">, pacient je odesílán na </w:t>
            </w:r>
            <w:r w:rsidRPr="00E63894">
              <w:rPr>
                <w:rFonts w:ascii="Aptos Display" w:hAnsi="Aptos Display" w:eastAsia="Aptos" w:cs="Aptos"/>
                <w:sz w:val="18"/>
                <w:szCs w:val="18"/>
              </w:rPr>
              <w:t>psychodiagnostické vyšetření</w:t>
            </w:r>
            <w:r w:rsidR="00B77370">
              <w:rPr>
                <w:rFonts w:ascii="Aptos Display" w:hAnsi="Aptos Display" w:eastAsia="Aptos" w:cs="Aptos"/>
                <w:sz w:val="18"/>
                <w:szCs w:val="18"/>
              </w:rPr>
              <w:t xml:space="preserve">. Tam </w:t>
            </w:r>
            <w:r w:rsidR="00F828FD">
              <w:rPr>
                <w:rFonts w:ascii="Aptos Display" w:hAnsi="Aptos Display" w:eastAsia="Aptos" w:cs="Aptos"/>
                <w:sz w:val="18"/>
                <w:szCs w:val="18"/>
              </w:rPr>
              <w:t xml:space="preserve">za </w:t>
            </w:r>
            <w:r w:rsidRPr="00E63894" w:rsidR="00F828FD">
              <w:rPr>
                <w:rFonts w:ascii="Aptos Display" w:hAnsi="Aptos Display" w:eastAsia="Aptos" w:cs="Aptos"/>
                <w:sz w:val="18"/>
                <w:szCs w:val="18"/>
              </w:rPr>
              <w:t>použití</w:t>
            </w:r>
            <w:r w:rsidRPr="00E63894">
              <w:rPr>
                <w:rFonts w:ascii="Aptos Display" w:hAnsi="Aptos Display" w:eastAsia="Aptos" w:cs="Aptos"/>
                <w:sz w:val="18"/>
                <w:szCs w:val="18"/>
              </w:rPr>
              <w:t xml:space="preserve"> rozhovoru a psychodiagnostických metod</w:t>
            </w:r>
            <w:r w:rsidR="003A38C9">
              <w:rPr>
                <w:rFonts w:ascii="Aptos Display" w:hAnsi="Aptos Display" w:eastAsia="Aptos" w:cs="Aptos"/>
                <w:sz w:val="18"/>
                <w:szCs w:val="18"/>
              </w:rPr>
              <w:t xml:space="preserve"> se upřesní pracovní </w:t>
            </w:r>
            <w:r w:rsidR="00FD2CB5">
              <w:rPr>
                <w:rFonts w:ascii="Aptos Display" w:hAnsi="Aptos Display" w:eastAsia="Aptos" w:cs="Aptos"/>
                <w:sz w:val="18"/>
                <w:szCs w:val="18"/>
              </w:rPr>
              <w:t>diagnóza</w:t>
            </w:r>
            <w:r w:rsidR="00780119">
              <w:rPr>
                <w:rFonts w:ascii="Aptos Display" w:hAnsi="Aptos Display" w:eastAsia="Aptos" w:cs="Aptos"/>
                <w:sz w:val="18"/>
                <w:szCs w:val="18"/>
              </w:rPr>
              <w:t xml:space="preserve">, což nějakou dobu trvá. </w:t>
            </w:r>
          </w:p>
          <w:p w:rsidR="00780119" w:rsidP="00E63894" w:rsidRDefault="00780119" w14:paraId="42E08A49" w14:textId="77777777">
            <w:pPr>
              <w:spacing w:line="259" w:lineRule="auto"/>
              <w:rPr>
                <w:rFonts w:ascii="Aptos Display" w:hAnsi="Aptos Display" w:eastAsia="Aptos" w:cs="Aptos"/>
                <w:sz w:val="18"/>
                <w:szCs w:val="18"/>
              </w:rPr>
            </w:pPr>
          </w:p>
          <w:p w:rsidR="00250CC0" w:rsidP="00E63894" w:rsidRDefault="00E63894" w14:paraId="681E04DB" w14:textId="5B902F34">
            <w:pPr>
              <w:spacing w:line="259" w:lineRule="auto"/>
              <w:rPr>
                <w:rFonts w:ascii="Aptos Display" w:hAnsi="Aptos Display" w:eastAsia="Aptos" w:cs="Aptos"/>
                <w:sz w:val="18"/>
                <w:szCs w:val="18"/>
              </w:rPr>
            </w:pPr>
            <w:r w:rsidRPr="00E63894">
              <w:rPr>
                <w:rFonts w:ascii="Aptos Display" w:hAnsi="Aptos Display" w:eastAsia="Aptos" w:cs="Aptos"/>
                <w:sz w:val="18"/>
                <w:szCs w:val="18"/>
              </w:rPr>
              <w:t>Tady m</w:t>
            </w:r>
            <w:r w:rsidR="00D863C1">
              <w:rPr>
                <w:rFonts w:ascii="Aptos Display" w:hAnsi="Aptos Display" w:eastAsia="Aptos" w:cs="Aptos"/>
                <w:sz w:val="18"/>
                <w:szCs w:val="18"/>
              </w:rPr>
              <w:t xml:space="preserve">ají ambulance typu Vyhlídka </w:t>
            </w:r>
            <w:r w:rsidRPr="00E63894">
              <w:rPr>
                <w:rFonts w:ascii="Aptos Display" w:hAnsi="Aptos Display" w:eastAsia="Aptos" w:cs="Aptos"/>
                <w:sz w:val="18"/>
                <w:szCs w:val="18"/>
              </w:rPr>
              <w:t>tu výhodu</w:t>
            </w:r>
            <w:r w:rsidR="00390197">
              <w:rPr>
                <w:rFonts w:ascii="Aptos Display" w:hAnsi="Aptos Display" w:eastAsia="Aptos" w:cs="Aptos"/>
                <w:sz w:val="18"/>
                <w:szCs w:val="18"/>
              </w:rPr>
              <w:t xml:space="preserve"> v tom</w:t>
            </w:r>
            <w:r w:rsidRPr="00E63894">
              <w:rPr>
                <w:rFonts w:ascii="Aptos Display" w:hAnsi="Aptos Display" w:eastAsia="Aptos" w:cs="Aptos"/>
                <w:sz w:val="18"/>
                <w:szCs w:val="18"/>
              </w:rPr>
              <w:t xml:space="preserve">, že </w:t>
            </w:r>
            <w:r w:rsidR="00125DA2">
              <w:rPr>
                <w:rFonts w:ascii="Aptos Display" w:hAnsi="Aptos Display" w:eastAsia="Aptos" w:cs="Aptos"/>
                <w:sz w:val="18"/>
                <w:szCs w:val="18"/>
              </w:rPr>
              <w:t xml:space="preserve">než </w:t>
            </w:r>
            <w:r w:rsidRPr="00E63894">
              <w:rPr>
                <w:rFonts w:ascii="Aptos Display" w:hAnsi="Aptos Display" w:eastAsia="Aptos" w:cs="Aptos"/>
                <w:sz w:val="18"/>
                <w:szCs w:val="18"/>
              </w:rPr>
              <w:t>dojde z externí psychologické ambulance</w:t>
            </w:r>
            <w:r w:rsidR="007E4D4E">
              <w:rPr>
                <w:rFonts w:ascii="Aptos Display" w:hAnsi="Aptos Display" w:eastAsia="Aptos" w:cs="Aptos"/>
                <w:sz w:val="18"/>
                <w:szCs w:val="18"/>
              </w:rPr>
              <w:t xml:space="preserve"> zpráva o vyšetření</w:t>
            </w:r>
            <w:r w:rsidR="001873EC">
              <w:rPr>
                <w:rFonts w:ascii="Aptos Display" w:hAnsi="Aptos Display" w:eastAsia="Aptos" w:cs="Aptos"/>
                <w:sz w:val="18"/>
                <w:szCs w:val="18"/>
              </w:rPr>
              <w:t xml:space="preserve">, lze se s našimi psychology domluvit na předběžném základním screeningu </w:t>
            </w:r>
            <w:r w:rsidR="003A03F1">
              <w:rPr>
                <w:rFonts w:ascii="Aptos Display" w:hAnsi="Aptos Display" w:eastAsia="Aptos" w:cs="Aptos"/>
                <w:sz w:val="18"/>
                <w:szCs w:val="18"/>
              </w:rPr>
              <w:t xml:space="preserve">pomocí </w:t>
            </w:r>
            <w:r w:rsidR="00CA294E">
              <w:rPr>
                <w:rFonts w:ascii="Aptos Display" w:hAnsi="Aptos Display" w:eastAsia="Aptos" w:cs="Aptos"/>
                <w:sz w:val="18"/>
                <w:szCs w:val="18"/>
              </w:rPr>
              <w:t>tzv. projektivních metod</w:t>
            </w:r>
            <w:r w:rsidR="00C2010B">
              <w:rPr>
                <w:rFonts w:ascii="Aptos Display" w:hAnsi="Aptos Display" w:eastAsia="Aptos" w:cs="Aptos"/>
                <w:sz w:val="18"/>
                <w:szCs w:val="18"/>
              </w:rPr>
              <w:t>. Tyto</w:t>
            </w:r>
            <w:r w:rsidRPr="00E63894">
              <w:rPr>
                <w:rFonts w:ascii="Aptos Display" w:hAnsi="Aptos Display" w:eastAsia="Aptos" w:cs="Aptos"/>
                <w:sz w:val="18"/>
                <w:szCs w:val="18"/>
              </w:rPr>
              <w:t xml:space="preserve"> jsou schopny odhalit, jestli se jedná o závažnou variantu toho psychického onemocnění. </w:t>
            </w:r>
            <w:r w:rsidR="00565B84">
              <w:rPr>
                <w:rFonts w:ascii="Aptos Display" w:hAnsi="Aptos Display" w:eastAsia="Aptos" w:cs="Aptos"/>
                <w:sz w:val="18"/>
                <w:szCs w:val="18"/>
              </w:rPr>
              <w:t>Do 10 dnů můžeme mít dílčí výsledek</w:t>
            </w:r>
            <w:r w:rsidR="00D33EF0">
              <w:rPr>
                <w:rFonts w:ascii="Aptos Display" w:hAnsi="Aptos Display" w:eastAsia="Aptos" w:cs="Aptos"/>
                <w:sz w:val="18"/>
                <w:szCs w:val="18"/>
              </w:rPr>
              <w:t xml:space="preserve"> a dle toho je upravena medikace</w:t>
            </w:r>
            <w:r w:rsidR="00250CC0">
              <w:rPr>
                <w:rFonts w:ascii="Aptos Display" w:hAnsi="Aptos Display" w:eastAsia="Aptos" w:cs="Aptos"/>
                <w:sz w:val="18"/>
                <w:szCs w:val="18"/>
              </w:rPr>
              <w:t>.</w:t>
            </w:r>
          </w:p>
          <w:p w:rsidR="00250CC0" w:rsidP="00E63894" w:rsidRDefault="00250CC0" w14:paraId="270798D0" w14:textId="77777777">
            <w:pPr>
              <w:spacing w:line="259" w:lineRule="auto"/>
              <w:rPr>
                <w:rFonts w:ascii="Aptos Display" w:hAnsi="Aptos Display" w:eastAsia="Aptos" w:cs="Aptos"/>
                <w:sz w:val="18"/>
                <w:szCs w:val="18"/>
              </w:rPr>
            </w:pPr>
          </w:p>
          <w:p w:rsidR="3BF45301" w:rsidP="00286303" w:rsidRDefault="0011461E" w14:paraId="7546009E" w14:textId="77777777">
            <w:pPr>
              <w:spacing w:line="259" w:lineRule="auto"/>
              <w:rPr>
                <w:rFonts w:ascii="Aptos Display" w:hAnsi="Aptos Display" w:eastAsia="Aptos" w:cs="Aptos"/>
                <w:sz w:val="18"/>
                <w:szCs w:val="18"/>
              </w:rPr>
            </w:pPr>
            <w:r>
              <w:rPr>
                <w:rFonts w:ascii="Aptos Display" w:hAnsi="Aptos Display" w:eastAsia="Aptos" w:cs="Aptos"/>
                <w:sz w:val="18"/>
                <w:szCs w:val="18"/>
              </w:rPr>
              <w:t xml:space="preserve">To znamená, že zažité </w:t>
            </w:r>
            <w:r w:rsidR="00606859">
              <w:rPr>
                <w:rFonts w:ascii="Aptos Display" w:hAnsi="Aptos Display" w:eastAsia="Aptos" w:cs="Aptos"/>
                <w:sz w:val="18"/>
                <w:szCs w:val="18"/>
              </w:rPr>
              <w:t>postupy</w:t>
            </w:r>
            <w:r>
              <w:rPr>
                <w:rFonts w:ascii="Aptos Display" w:hAnsi="Aptos Display" w:eastAsia="Aptos" w:cs="Aptos"/>
                <w:sz w:val="18"/>
                <w:szCs w:val="18"/>
              </w:rPr>
              <w:t xml:space="preserve"> </w:t>
            </w:r>
            <w:r w:rsidR="00606859">
              <w:rPr>
                <w:rFonts w:ascii="Aptos Display" w:hAnsi="Aptos Display" w:eastAsia="Aptos" w:cs="Aptos"/>
                <w:sz w:val="18"/>
                <w:szCs w:val="18"/>
              </w:rPr>
              <w:t xml:space="preserve">podpory a léčby </w:t>
            </w:r>
            <w:r>
              <w:rPr>
                <w:rFonts w:ascii="Aptos Display" w:hAnsi="Aptos Display" w:eastAsia="Aptos" w:cs="Aptos"/>
                <w:sz w:val="18"/>
                <w:szCs w:val="18"/>
              </w:rPr>
              <w:t xml:space="preserve">se mění u pacientů, u kterých není na první </w:t>
            </w:r>
            <w:r w:rsidR="002B0043">
              <w:rPr>
                <w:rFonts w:ascii="Aptos Display" w:hAnsi="Aptos Display" w:eastAsia="Aptos" w:cs="Aptos"/>
                <w:sz w:val="18"/>
                <w:szCs w:val="18"/>
              </w:rPr>
              <w:t>pohled jasná diagnóza. Změna spočívá v tom, že po dobu odhadem 2-3 měsíců, než dojde oficiální zpráva</w:t>
            </w:r>
            <w:r w:rsidR="007A74F0">
              <w:rPr>
                <w:rFonts w:ascii="Aptos Display" w:hAnsi="Aptos Display" w:eastAsia="Aptos" w:cs="Aptos"/>
                <w:sz w:val="18"/>
                <w:szCs w:val="18"/>
              </w:rPr>
              <w:t xml:space="preserve">, ambulance může již pacienta léčit. </w:t>
            </w:r>
            <w:r w:rsidR="004C0BB5">
              <w:rPr>
                <w:rFonts w:ascii="Aptos Display" w:hAnsi="Aptos Display" w:eastAsia="Aptos" w:cs="Aptos"/>
                <w:sz w:val="18"/>
                <w:szCs w:val="18"/>
              </w:rPr>
              <w:t xml:space="preserve">Slabé místo je neznalost přesné </w:t>
            </w:r>
            <w:r w:rsidR="002509D0">
              <w:rPr>
                <w:rFonts w:ascii="Aptos Display" w:hAnsi="Aptos Display" w:eastAsia="Aptos" w:cs="Aptos"/>
                <w:sz w:val="18"/>
                <w:szCs w:val="18"/>
              </w:rPr>
              <w:t>diagnózy</w:t>
            </w:r>
            <w:r w:rsidR="004C0BB5">
              <w:rPr>
                <w:rFonts w:ascii="Aptos Display" w:hAnsi="Aptos Display" w:eastAsia="Aptos" w:cs="Aptos"/>
                <w:sz w:val="18"/>
                <w:szCs w:val="18"/>
              </w:rPr>
              <w:t xml:space="preserve"> a přesně cílené léčby</w:t>
            </w:r>
            <w:r w:rsidR="00286303">
              <w:rPr>
                <w:rFonts w:ascii="Aptos Display" w:hAnsi="Aptos Display" w:eastAsia="Aptos" w:cs="Aptos"/>
                <w:sz w:val="18"/>
                <w:szCs w:val="18"/>
              </w:rPr>
              <w:t>.</w:t>
            </w:r>
            <w:r>
              <w:rPr>
                <w:rFonts w:ascii="Aptos Display" w:hAnsi="Aptos Display" w:eastAsia="Aptos" w:cs="Aptos"/>
                <w:sz w:val="18"/>
                <w:szCs w:val="18"/>
              </w:rPr>
              <w:t xml:space="preserve"> </w:t>
            </w:r>
            <w:r w:rsidR="003E7789">
              <w:rPr>
                <w:rFonts w:ascii="Aptos Display" w:hAnsi="Aptos Display" w:eastAsia="Aptos" w:cs="Aptos"/>
                <w:sz w:val="18"/>
                <w:szCs w:val="18"/>
              </w:rPr>
              <w:t>Hodně taky záleží na přímé komunikaci mezi ambulancí a psychology.</w:t>
            </w:r>
          </w:p>
          <w:p w:rsidR="00DF0FD7" w:rsidP="00286303" w:rsidRDefault="00DF0FD7" w14:paraId="7D12352B" w14:textId="77777777">
            <w:pPr>
              <w:spacing w:line="259" w:lineRule="auto"/>
              <w:rPr>
                <w:rFonts w:ascii="Aptos Display" w:hAnsi="Aptos Display" w:eastAsia="Aptos" w:cs="Aptos"/>
                <w:sz w:val="18"/>
                <w:szCs w:val="18"/>
              </w:rPr>
            </w:pPr>
          </w:p>
          <w:p w:rsidRPr="00C75E9F" w:rsidR="00A53B17" w:rsidP="008A67F1" w:rsidRDefault="00DF0FD7" w14:paraId="3FB4FF61" w14:textId="21B587D8">
            <w:pPr>
              <w:spacing w:line="259" w:lineRule="auto"/>
              <w:rPr>
                <w:rFonts w:ascii="Aptos Display" w:hAnsi="Aptos Display" w:eastAsia="Aptos" w:cs="Aptos"/>
                <w:sz w:val="18"/>
                <w:szCs w:val="18"/>
              </w:rPr>
            </w:pPr>
            <w:r>
              <w:rPr>
                <w:rFonts w:ascii="Aptos Display" w:hAnsi="Aptos Display" w:eastAsia="Aptos" w:cs="Aptos"/>
                <w:sz w:val="18"/>
                <w:szCs w:val="18"/>
              </w:rPr>
              <w:t>Pokud jde o to, zdali stacionární péče zkracuje nebo obecně minimalizuje potřebu hospitaliz</w:t>
            </w:r>
            <w:r w:rsidR="00FD01F9">
              <w:rPr>
                <w:rFonts w:ascii="Aptos Display" w:hAnsi="Aptos Display" w:eastAsia="Aptos" w:cs="Aptos"/>
                <w:sz w:val="18"/>
                <w:szCs w:val="18"/>
              </w:rPr>
              <w:t>a</w:t>
            </w:r>
            <w:r>
              <w:rPr>
                <w:rFonts w:ascii="Aptos Display" w:hAnsi="Aptos Display" w:eastAsia="Aptos" w:cs="Aptos"/>
                <w:sz w:val="18"/>
                <w:szCs w:val="18"/>
              </w:rPr>
              <w:t xml:space="preserve">ce na lůžku, respondent </w:t>
            </w:r>
            <w:r w:rsidR="00D560D0">
              <w:rPr>
                <w:rFonts w:ascii="Aptos Display" w:hAnsi="Aptos Display" w:eastAsia="Aptos" w:cs="Aptos"/>
                <w:sz w:val="18"/>
                <w:szCs w:val="18"/>
              </w:rPr>
              <w:t xml:space="preserve">uvádí, že </w:t>
            </w:r>
            <w:r w:rsidR="00B10AE6">
              <w:rPr>
                <w:rFonts w:ascii="Aptos Display" w:hAnsi="Aptos Display" w:eastAsia="Aptos" w:cs="Aptos"/>
                <w:sz w:val="18"/>
                <w:szCs w:val="18"/>
              </w:rPr>
              <w:t xml:space="preserve">k odpovědi </w:t>
            </w:r>
            <w:r w:rsidR="00D560D0">
              <w:rPr>
                <w:rFonts w:ascii="Aptos Display" w:hAnsi="Aptos Display" w:eastAsia="Aptos" w:cs="Aptos"/>
                <w:sz w:val="18"/>
                <w:szCs w:val="18"/>
              </w:rPr>
              <w:t>nemá data. Nicméně má názor profesionála</w:t>
            </w:r>
            <w:r w:rsidR="004E1B8C">
              <w:rPr>
                <w:rFonts w:ascii="Aptos Display" w:hAnsi="Aptos Display" w:eastAsia="Aptos" w:cs="Aptos"/>
                <w:sz w:val="18"/>
                <w:szCs w:val="18"/>
              </w:rPr>
              <w:t xml:space="preserve">, který tvrdí: </w:t>
            </w:r>
            <w:r w:rsidR="00F828FD">
              <w:rPr>
                <w:rFonts w:ascii="Aptos Display" w:hAnsi="Aptos Display" w:eastAsia="Aptos" w:cs="Aptos"/>
                <w:sz w:val="18"/>
                <w:szCs w:val="18"/>
              </w:rPr>
              <w:t>„</w:t>
            </w:r>
            <w:r w:rsidRPr="00F828FD" w:rsidR="00F828FD">
              <w:rPr>
                <w:rFonts w:ascii="Aptos Display" w:hAnsi="Aptos Display" w:eastAsia="Aptos" w:cs="Aptos"/>
                <w:i/>
                <w:iCs/>
                <w:sz w:val="18"/>
                <w:szCs w:val="18"/>
              </w:rPr>
              <w:t>nejsem</w:t>
            </w:r>
            <w:r w:rsidRPr="00F92C3D" w:rsidR="009A128A">
              <w:rPr>
                <w:rFonts w:ascii="Aptos Display" w:hAnsi="Aptos Display" w:eastAsia="Aptos" w:cs="Aptos"/>
                <w:i/>
                <w:iCs/>
                <w:sz w:val="18"/>
                <w:szCs w:val="18"/>
              </w:rPr>
              <w:t xml:space="preserve"> </w:t>
            </w:r>
            <w:r w:rsidRPr="00F92C3D" w:rsidR="004E1B8C">
              <w:rPr>
                <w:rFonts w:ascii="Aptos Display" w:hAnsi="Aptos Display" w:eastAsia="Aptos" w:cs="Aptos"/>
                <w:i/>
                <w:iCs/>
                <w:sz w:val="18"/>
                <w:szCs w:val="18"/>
              </w:rPr>
              <w:t>si jistý</w:t>
            </w:r>
            <w:r w:rsidRPr="00F92C3D" w:rsidR="0027371B">
              <w:rPr>
                <w:rFonts w:ascii="Aptos Display" w:hAnsi="Aptos Display" w:eastAsia="Aptos" w:cs="Aptos"/>
                <w:i/>
                <w:iCs/>
                <w:sz w:val="18"/>
                <w:szCs w:val="18"/>
              </w:rPr>
              <w:t>, jak velké může být zkrácení hospitalizac</w:t>
            </w:r>
            <w:r w:rsidR="00F828FD">
              <w:rPr>
                <w:rFonts w:ascii="Aptos Display" w:hAnsi="Aptos Display" w:eastAsia="Aptos" w:cs="Aptos"/>
                <w:i/>
                <w:iCs/>
                <w:sz w:val="18"/>
                <w:szCs w:val="18"/>
              </w:rPr>
              <w:t>e.</w:t>
            </w:r>
            <w:r w:rsidRPr="00F92C3D" w:rsidR="00346CAA">
              <w:rPr>
                <w:rFonts w:ascii="Aptos Display" w:hAnsi="Aptos Display" w:eastAsia="Aptos" w:cs="Aptos"/>
                <w:i/>
                <w:iCs/>
                <w:sz w:val="18"/>
                <w:szCs w:val="18"/>
              </w:rPr>
              <w:t>..</w:t>
            </w:r>
            <w:r w:rsidRPr="00A53B17" w:rsidR="00A53B17">
              <w:rPr>
                <w:rFonts w:ascii="Aptos Display" w:hAnsi="Aptos Display" w:eastAsia="Aptos" w:cs="Aptos"/>
                <w:i/>
                <w:iCs/>
                <w:sz w:val="18"/>
                <w:szCs w:val="18"/>
              </w:rPr>
              <w:t>ale rozhodně ve vysokém procentu dochází k předcházení hospitalizací</w:t>
            </w:r>
            <w:r w:rsidRPr="00F92C3D" w:rsidR="00346CAA">
              <w:rPr>
                <w:rFonts w:ascii="Aptos Display" w:hAnsi="Aptos Display" w:eastAsia="Aptos" w:cs="Aptos"/>
                <w:i/>
                <w:iCs/>
                <w:sz w:val="18"/>
                <w:szCs w:val="18"/>
              </w:rPr>
              <w:t xml:space="preserve"> zejména díky</w:t>
            </w:r>
            <w:r w:rsidRPr="00A53B17" w:rsidR="00A53B17">
              <w:rPr>
                <w:rFonts w:ascii="Aptos Display" w:hAnsi="Aptos Display" w:eastAsia="Aptos" w:cs="Aptos"/>
                <w:i/>
                <w:iCs/>
                <w:sz w:val="18"/>
                <w:szCs w:val="18"/>
              </w:rPr>
              <w:t xml:space="preserve"> stacionární péči</w:t>
            </w:r>
            <w:r w:rsidR="00F828FD">
              <w:rPr>
                <w:rFonts w:ascii="Aptos Display" w:hAnsi="Aptos Display" w:eastAsia="Aptos" w:cs="Aptos"/>
                <w:i/>
                <w:iCs/>
                <w:sz w:val="18"/>
                <w:szCs w:val="18"/>
              </w:rPr>
              <w:t>...</w:t>
            </w:r>
            <w:r w:rsidRPr="00F92C3D" w:rsidR="00B10AE6">
              <w:rPr>
                <w:rFonts w:ascii="Aptos Display" w:hAnsi="Aptos Display" w:eastAsia="Aptos" w:cs="Aptos"/>
                <w:i/>
                <w:iCs/>
                <w:sz w:val="18"/>
                <w:szCs w:val="18"/>
              </w:rPr>
              <w:t>“</w:t>
            </w:r>
          </w:p>
        </w:tc>
      </w:tr>
      <w:tr w:rsidR="3BF45301" w:rsidTr="7A5F7E7C" w14:paraId="151F2FEB"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C75E9F" w:rsidR="3BF45301" w:rsidP="3BF45301" w:rsidRDefault="3BF45301" w14:paraId="6CF3354A" w14:textId="2324E5F7">
            <w:pPr>
              <w:rPr>
                <w:rFonts w:ascii="Aptos Display" w:hAnsi="Aptos Display"/>
                <w:sz w:val="18"/>
                <w:szCs w:val="18"/>
              </w:rPr>
            </w:pPr>
            <w:r w:rsidRPr="00C75E9F">
              <w:rPr>
                <w:rFonts w:ascii="Aptos Display" w:hAnsi="Aptos Display" w:eastAsia="Aptos" w:cs="Aptos"/>
                <w:sz w:val="18"/>
                <w:szCs w:val="18"/>
              </w:rPr>
              <w:t>Mění se intenzita a podoba spolupráce mezi různými institucemi v oblasti psychiatrické péče. Projevuje se to např.  na množství klientů či na způsobu komunikace mezi institucemi.</w:t>
            </w:r>
          </w:p>
        </w:tc>
        <w:tc>
          <w:tcPr>
            <w:tcW w:w="850" w:type="dxa"/>
            <w:vMerge/>
            <w:vAlign w:val="center"/>
          </w:tcPr>
          <w:p w:rsidRPr="00C75E9F" w:rsidR="007C129A" w:rsidRDefault="007C129A" w14:paraId="31DE9AA4" w14:textId="77777777">
            <w:pPr>
              <w:rPr>
                <w:rFonts w:ascii="Aptos Display" w:hAnsi="Aptos Display"/>
                <w:sz w:val="18"/>
                <w:szCs w:val="18"/>
              </w:rPr>
            </w:pPr>
          </w:p>
        </w:tc>
        <w:tc>
          <w:tcPr>
            <w:tcW w:w="6043" w:type="dxa"/>
            <w:tcBorders>
              <w:top w:val="single" w:color="000000" w:themeColor="text1" w:sz="8" w:space="0"/>
              <w:left w:val="nil"/>
              <w:bottom w:val="single" w:color="000000" w:themeColor="text1" w:sz="8" w:space="0"/>
              <w:right w:val="single" w:color="000000" w:themeColor="text1" w:sz="8" w:space="0"/>
            </w:tcBorders>
            <w:tcMar>
              <w:left w:w="108" w:type="dxa"/>
              <w:right w:w="108" w:type="dxa"/>
            </w:tcMar>
          </w:tcPr>
          <w:p w:rsidRPr="00C465EB" w:rsidR="3BF45301" w:rsidP="7A5F7E7C" w:rsidRDefault="002509D0" w14:paraId="0B38771E" w14:textId="1B4AC2D0">
            <w:pPr>
              <w:jc w:val="both"/>
              <w:rPr>
                <w:rFonts w:ascii="Aptos Display" w:hAnsi="Aptos Display" w:eastAsia="Aptos" w:cs="Aptos"/>
                <w:sz w:val="18"/>
                <w:szCs w:val="18"/>
              </w:rPr>
            </w:pPr>
            <w:r>
              <w:rPr>
                <w:rFonts w:ascii="Aptos Display" w:hAnsi="Aptos Display" w:eastAsia="Aptos" w:cs="Aptos"/>
                <w:sz w:val="18"/>
                <w:szCs w:val="18"/>
              </w:rPr>
              <w:t xml:space="preserve">Viz odpověď výše ve věci předběžné diagnózy a </w:t>
            </w:r>
            <w:r w:rsidR="00D518FB">
              <w:rPr>
                <w:rFonts w:ascii="Aptos Display" w:hAnsi="Aptos Display" w:eastAsia="Aptos" w:cs="Aptos"/>
                <w:sz w:val="18"/>
                <w:szCs w:val="18"/>
              </w:rPr>
              <w:t>léčby.</w:t>
            </w:r>
            <w:r w:rsidR="00F50416">
              <w:rPr>
                <w:rFonts w:ascii="Aptos Display" w:hAnsi="Aptos Display" w:eastAsia="Aptos" w:cs="Aptos"/>
                <w:sz w:val="18"/>
                <w:szCs w:val="18"/>
              </w:rPr>
              <w:t xml:space="preserve"> Nicméně ke komunikaci dříve a dnes </w:t>
            </w:r>
            <w:r w:rsidR="00484068">
              <w:rPr>
                <w:rFonts w:ascii="Aptos Display" w:hAnsi="Aptos Display" w:eastAsia="Aptos" w:cs="Aptos"/>
                <w:sz w:val="18"/>
                <w:szCs w:val="18"/>
              </w:rPr>
              <w:t>respondent</w:t>
            </w:r>
            <w:r w:rsidR="00F50416">
              <w:rPr>
                <w:rFonts w:ascii="Aptos Display" w:hAnsi="Aptos Display" w:eastAsia="Aptos" w:cs="Aptos"/>
                <w:sz w:val="18"/>
                <w:szCs w:val="18"/>
              </w:rPr>
              <w:t xml:space="preserve"> uvedl, že dříve byl tok komunikace a informací jednosměrný</w:t>
            </w:r>
            <w:r w:rsidR="00183E8D">
              <w:rPr>
                <w:rFonts w:ascii="Aptos Display" w:hAnsi="Aptos Display" w:eastAsia="Aptos" w:cs="Aptos"/>
                <w:sz w:val="18"/>
                <w:szCs w:val="18"/>
              </w:rPr>
              <w:t xml:space="preserve"> (od ambulance k nemocnici např.) a nyní je obousměrný </w:t>
            </w:r>
            <w:r w:rsidR="00484068">
              <w:rPr>
                <w:rFonts w:ascii="Aptos Display" w:hAnsi="Aptos Display" w:eastAsia="Aptos" w:cs="Aptos"/>
                <w:sz w:val="18"/>
                <w:szCs w:val="18"/>
              </w:rPr>
              <w:t>(</w:t>
            </w:r>
            <w:r w:rsidR="00183E8D">
              <w:rPr>
                <w:rFonts w:ascii="Aptos Display" w:hAnsi="Aptos Display" w:eastAsia="Aptos" w:cs="Aptos"/>
                <w:sz w:val="18"/>
                <w:szCs w:val="18"/>
              </w:rPr>
              <w:t xml:space="preserve">od </w:t>
            </w:r>
            <w:r w:rsidR="00484068">
              <w:rPr>
                <w:rFonts w:ascii="Aptos Display" w:hAnsi="Aptos Display" w:eastAsia="Aptos" w:cs="Aptos"/>
                <w:sz w:val="18"/>
                <w:szCs w:val="18"/>
              </w:rPr>
              <w:t>ambulance</w:t>
            </w:r>
            <w:r w:rsidR="00183E8D">
              <w:rPr>
                <w:rFonts w:ascii="Aptos Display" w:hAnsi="Aptos Display" w:eastAsia="Aptos" w:cs="Aptos"/>
                <w:sz w:val="18"/>
                <w:szCs w:val="18"/>
              </w:rPr>
              <w:t xml:space="preserve"> k nemocnici a zpět</w:t>
            </w:r>
            <w:r w:rsidR="00484068">
              <w:rPr>
                <w:rFonts w:ascii="Aptos Display" w:hAnsi="Aptos Display" w:eastAsia="Aptos" w:cs="Aptos"/>
                <w:sz w:val="18"/>
                <w:szCs w:val="18"/>
              </w:rPr>
              <w:t>, např.)</w:t>
            </w:r>
            <w:r w:rsidR="00183E8D">
              <w:rPr>
                <w:rFonts w:ascii="Aptos Display" w:hAnsi="Aptos Display" w:eastAsia="Aptos" w:cs="Aptos"/>
                <w:sz w:val="18"/>
                <w:szCs w:val="18"/>
              </w:rPr>
              <w:t>.</w:t>
            </w:r>
          </w:p>
        </w:tc>
      </w:tr>
    </w:tbl>
    <w:p w:rsidR="7FF4B22D" w:rsidP="3BF45301" w:rsidRDefault="0EDE5E62" w14:paraId="545D256D" w14:textId="6003CD47">
      <w:pPr>
        <w:spacing w:line="278" w:lineRule="auto"/>
      </w:pPr>
      <w:r w:rsidRPr="3BF45301">
        <w:rPr>
          <w:rFonts w:ascii="Aptos" w:hAnsi="Aptos" w:eastAsia="Aptos" w:cs="Aptos"/>
        </w:rPr>
        <w:t xml:space="preserve"> </w:t>
      </w:r>
    </w:p>
    <w:p w:rsidRPr="00F828FD" w:rsidR="7FF4B22D" w:rsidP="3BF45301" w:rsidRDefault="0EDE5E62" w14:paraId="4DA59C9D" w14:textId="34E40BC7">
      <w:pPr>
        <w:pStyle w:val="Heading4"/>
        <w:spacing w:line="278" w:lineRule="auto"/>
        <w:rPr>
          <w:rFonts w:ascii="Aptos Display" w:hAnsi="Aptos Display"/>
        </w:rPr>
      </w:pPr>
      <w:r w:rsidRPr="00F828FD">
        <w:rPr>
          <w:rFonts w:ascii="Aptos Display" w:hAnsi="Aptos Display" w:eastAsia="Aptos" w:cs="Aptos"/>
        </w:rPr>
        <w:t>Dopad na kvalitu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rsidTr="7A5F7E7C" w14:paraId="4F672784"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D46D67" w:rsidR="3BF45301" w:rsidP="3BF45301" w:rsidRDefault="3BF45301" w14:paraId="1C0914DC" w14:textId="1E144F5F">
            <w:pPr>
              <w:spacing w:after="120"/>
              <w:rPr>
                <w:rFonts w:ascii="Aptos Display" w:hAnsi="Aptos Display"/>
              </w:rPr>
            </w:pPr>
            <w:r w:rsidRPr="00D46D67">
              <w:rPr>
                <w:rFonts w:ascii="Aptos Display" w:hAnsi="Aptos Display" w:eastAsia="Aptos" w:cs="Aptos"/>
                <w:sz w:val="16"/>
                <w:szCs w:val="16"/>
              </w:rPr>
              <w:t>Oslovení aktéři z řad zástupců institucí poskytující psychiatrickou péči popisují situaci v některém z uvedených aspektů:</w:t>
            </w:r>
          </w:p>
          <w:p w:rsidRPr="00D46D67" w:rsidR="3BF45301" w:rsidP="3BF45301" w:rsidRDefault="3BF45301" w14:paraId="43110B43" w14:textId="02DFE729">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Bezpečnost</w:t>
            </w:r>
          </w:p>
          <w:p w:rsidRPr="00D46D67" w:rsidR="3BF45301" w:rsidP="3BF45301" w:rsidRDefault="3BF45301" w14:paraId="4426FBE8" w14:textId="304499F2">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Efektivita</w:t>
            </w:r>
          </w:p>
          <w:p w:rsidRPr="00D46D67" w:rsidR="3BF45301" w:rsidP="3BF45301" w:rsidRDefault="3BF45301" w14:paraId="22C6C5E1" w14:textId="37F404B8">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Orientace na pacienta</w:t>
            </w:r>
          </w:p>
          <w:p w:rsidRPr="00D46D67" w:rsidR="3BF45301" w:rsidP="3BF45301" w:rsidRDefault="3BF45301" w14:paraId="1B764B46" w14:textId="3A734482">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Rovný přístup</w:t>
            </w:r>
          </w:p>
          <w:p w:rsidRPr="00D46D67" w:rsidR="3BF45301" w:rsidP="3BF45301" w:rsidRDefault="3BF45301" w14:paraId="11753C34" w14:textId="14471FD8">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Včasnost</w:t>
            </w:r>
          </w:p>
          <w:p w:rsidRPr="00D46D67" w:rsidR="3BF45301" w:rsidP="3BF45301" w:rsidRDefault="3BF45301" w14:paraId="74E3387A" w14:textId="48ACBDDC">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Účinnost</w:t>
            </w:r>
          </w:p>
          <w:p w:rsidRPr="00D46D67" w:rsidR="3BF45301" w:rsidP="3BF45301" w:rsidRDefault="3BF45301" w14:paraId="52798EB7" w14:textId="742216B0">
            <w:pPr>
              <w:pStyle w:val="ListParagraph"/>
              <w:numPr>
                <w:ilvl w:val="0"/>
                <w:numId w:val="1"/>
              </w:numPr>
              <w:ind w:left="207" w:hanging="218"/>
              <w:rPr>
                <w:rFonts w:ascii="Aptos Display" w:hAnsi="Aptos Display" w:eastAsia="Aptos" w:cs="Aptos"/>
                <w:sz w:val="16"/>
                <w:szCs w:val="16"/>
              </w:rPr>
            </w:pPr>
            <w:r w:rsidRPr="00D46D67">
              <w:rPr>
                <w:rFonts w:ascii="Aptos Display" w:hAnsi="Aptos Display" w:eastAsia="Aptos" w:cs="Aptos"/>
                <w:sz w:val="16"/>
                <w:szCs w:val="16"/>
              </w:rPr>
              <w:t>Kontinuita</w:t>
            </w:r>
          </w:p>
          <w:p w:rsidRPr="00D46D67" w:rsidR="3BF45301" w:rsidP="3BF45301" w:rsidRDefault="3BF45301" w14:paraId="1D8CCDF6" w14:textId="6071BA0D">
            <w:pPr>
              <w:pStyle w:val="ListParagraph"/>
              <w:ind w:left="-11"/>
              <w:rPr>
                <w:rFonts w:ascii="Aptos Display" w:hAnsi="Aptos Display" w:eastAsia="Aptos" w:cs="Aptos"/>
                <w:sz w:val="16"/>
                <w:szCs w:val="16"/>
              </w:rPr>
            </w:pPr>
          </w:p>
          <w:p w:rsidRPr="00D46D67" w:rsidR="3BF45301" w:rsidP="3BF45301" w:rsidRDefault="3BF45301" w14:paraId="2EE5134B" w14:textId="6BC28765">
            <w:pPr>
              <w:rPr>
                <w:rFonts w:ascii="Aptos Display" w:hAnsi="Aptos Display"/>
              </w:rPr>
            </w:pPr>
            <w:r w:rsidRPr="00D46D67">
              <w:rPr>
                <w:rFonts w:ascii="Aptos Display" w:hAnsi="Aptos Display" w:eastAsia="Aptos" w:cs="Aptos"/>
                <w:sz w:val="16"/>
                <w:szCs w:val="16"/>
              </w:rPr>
              <w:t>Tuto změnu buď spojují nebo nespojují s intervencí projektu podpořeného z IROP.</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D46D67" w:rsidR="3BF45301" w:rsidP="3BF45301" w:rsidRDefault="3BF45301" w14:paraId="5A23858F" w14:textId="6B5A1DB5">
            <w:pPr>
              <w:rPr>
                <w:rFonts w:ascii="Aptos Display" w:hAnsi="Aptos Display"/>
              </w:rPr>
            </w:pPr>
            <w:r w:rsidRPr="00D46D67">
              <w:rPr>
                <w:rFonts w:ascii="Aptos Display" w:hAnsi="Aptos Display" w:eastAsia="Aptos" w:cs="Aptos"/>
                <w:sz w:val="18"/>
                <w:szCs w:val="18"/>
              </w:rPr>
              <w:lastRenderedPageBreak/>
              <w:t>A3.2.11</w:t>
            </w:r>
            <w:r w:rsidRPr="00D46D67">
              <w:rPr>
                <w:rFonts w:ascii="Aptos Display" w:hAnsi="Aptos Display"/>
              </w:rPr>
              <w:br/>
            </w:r>
            <w:r w:rsidRPr="00D46D67">
              <w:rPr>
                <w:rFonts w:ascii="Aptos Display" w:hAnsi="Aptos Display" w:eastAsia="Aptos" w:cs="Aptos"/>
                <w:sz w:val="18"/>
                <w:szCs w:val="18"/>
              </w:rPr>
              <w:t xml:space="preserve"> BC3.2.7</w:t>
            </w:r>
            <w:r w:rsidRPr="00D46D67">
              <w:rPr>
                <w:rFonts w:ascii="Aptos Display" w:hAnsi="Aptos Display"/>
              </w:rPr>
              <w:br/>
            </w:r>
            <w:r w:rsidRPr="00D46D67">
              <w:rPr>
                <w:rFonts w:ascii="Aptos Display" w:hAnsi="Aptos Display" w:eastAsia="Aptos" w:cs="Aptos"/>
                <w:sz w:val="18"/>
                <w:szCs w:val="18"/>
              </w:rPr>
              <w:t xml:space="preserve"> E1.1.2</w:t>
            </w:r>
          </w:p>
        </w:tc>
        <w:tc>
          <w:tcPr>
            <w:tcW w:w="60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00D45DCC" w:rsidP="00EE4221" w:rsidRDefault="00842855" w14:paraId="486F0FD6" w14:textId="396101CB">
            <w:pPr>
              <w:jc w:val="both"/>
              <w:rPr>
                <w:rFonts w:ascii="Aptos Display" w:hAnsi="Aptos Display" w:eastAsia="Aptos" w:cs="Aptos"/>
                <w:sz w:val="16"/>
                <w:szCs w:val="16"/>
              </w:rPr>
            </w:pPr>
            <w:r>
              <w:rPr>
                <w:rFonts w:ascii="Aptos Display" w:hAnsi="Aptos Display" w:eastAsia="Aptos" w:cs="Aptos"/>
                <w:sz w:val="16"/>
                <w:szCs w:val="16"/>
              </w:rPr>
              <w:t xml:space="preserve">Kvalita psychiatrické péče byla testována pomocí </w:t>
            </w:r>
            <w:r w:rsidR="00AB3934">
              <w:rPr>
                <w:rFonts w:ascii="Aptos Display" w:hAnsi="Aptos Display" w:eastAsia="Aptos" w:cs="Aptos"/>
                <w:sz w:val="16"/>
                <w:szCs w:val="16"/>
              </w:rPr>
              <w:t>krátkých odpovědí na krátké, heslovité otázky, zdali se v daných aspektech</w:t>
            </w:r>
            <w:r w:rsidR="00921D47">
              <w:rPr>
                <w:rFonts w:ascii="Aptos Display" w:hAnsi="Aptos Display" w:eastAsia="Aptos" w:cs="Aptos"/>
                <w:sz w:val="16"/>
                <w:szCs w:val="16"/>
              </w:rPr>
              <w:t xml:space="preserve"> po zprovoznění </w:t>
            </w:r>
            <w:r w:rsidR="00D518FB">
              <w:rPr>
                <w:rFonts w:ascii="Aptos Display" w:hAnsi="Aptos Display" w:eastAsia="Aptos" w:cs="Aptos"/>
                <w:sz w:val="16"/>
                <w:szCs w:val="16"/>
              </w:rPr>
              <w:t>opravené ambulance</w:t>
            </w:r>
            <w:r w:rsidR="00DF1010">
              <w:rPr>
                <w:rFonts w:ascii="Aptos Display" w:hAnsi="Aptos Display" w:eastAsia="Aptos" w:cs="Aptos"/>
                <w:sz w:val="16"/>
                <w:szCs w:val="16"/>
              </w:rPr>
              <w:t xml:space="preserve"> </w:t>
            </w:r>
            <w:r w:rsidR="00AB3934">
              <w:rPr>
                <w:rFonts w:ascii="Aptos Display" w:hAnsi="Aptos Display" w:eastAsia="Aptos" w:cs="Aptos"/>
                <w:sz w:val="16"/>
                <w:szCs w:val="16"/>
              </w:rPr>
              <w:t>kvalita péče zlepšila</w:t>
            </w:r>
            <w:r w:rsidR="00123755">
              <w:rPr>
                <w:rFonts w:ascii="Aptos Display" w:hAnsi="Aptos Display" w:eastAsia="Aptos" w:cs="Aptos"/>
                <w:sz w:val="16"/>
                <w:szCs w:val="16"/>
              </w:rPr>
              <w:t>.</w:t>
            </w:r>
            <w:r w:rsidR="00DF1010">
              <w:rPr>
                <w:rFonts w:ascii="Aptos Display" w:hAnsi="Aptos Display" w:eastAsia="Aptos" w:cs="Aptos"/>
                <w:sz w:val="16"/>
                <w:szCs w:val="16"/>
              </w:rPr>
              <w:t xml:space="preserve"> Respondent </w:t>
            </w:r>
            <w:r w:rsidR="00123755">
              <w:rPr>
                <w:rFonts w:ascii="Aptos Display" w:hAnsi="Aptos Display" w:eastAsia="Aptos" w:cs="Aptos"/>
                <w:sz w:val="16"/>
                <w:szCs w:val="16"/>
              </w:rPr>
              <w:t>měl odpovědět v zásadě ano, ne, nebo nev</w:t>
            </w:r>
            <w:r w:rsidR="00E82D84">
              <w:rPr>
                <w:rFonts w:ascii="Aptos Display" w:hAnsi="Aptos Display" w:eastAsia="Aptos" w:cs="Aptos"/>
                <w:sz w:val="16"/>
                <w:szCs w:val="16"/>
              </w:rPr>
              <w:t xml:space="preserve">ím. </w:t>
            </w:r>
          </w:p>
          <w:p w:rsidR="00D518FB" w:rsidP="00EE4221" w:rsidRDefault="00D518FB" w14:paraId="4D6001E4" w14:textId="77777777">
            <w:pPr>
              <w:jc w:val="both"/>
              <w:rPr>
                <w:rFonts w:ascii="Aptos Display" w:hAnsi="Aptos Display" w:eastAsia="Aptos" w:cs="Aptos"/>
                <w:sz w:val="16"/>
                <w:szCs w:val="16"/>
              </w:rPr>
            </w:pPr>
          </w:p>
          <w:p w:rsidRPr="00EE4221" w:rsidR="00EE4221" w:rsidP="00EE4221" w:rsidRDefault="00EE4221" w14:paraId="6912909D" w14:textId="32F2877F">
            <w:pPr>
              <w:jc w:val="both"/>
              <w:rPr>
                <w:rFonts w:ascii="Aptos Display" w:hAnsi="Aptos Display" w:eastAsia="Aptos" w:cs="Aptos"/>
                <w:sz w:val="16"/>
                <w:szCs w:val="16"/>
              </w:rPr>
            </w:pPr>
            <w:r w:rsidRPr="00EE4221">
              <w:rPr>
                <w:rFonts w:ascii="Aptos Display" w:hAnsi="Aptos Display" w:eastAsia="Aptos" w:cs="Aptos"/>
                <w:sz w:val="16"/>
                <w:szCs w:val="16"/>
              </w:rPr>
              <w:t>Bezpečnost</w:t>
            </w:r>
            <w:r w:rsidR="00D45DCC">
              <w:rPr>
                <w:rFonts w:ascii="Aptos Display" w:hAnsi="Aptos Display" w:eastAsia="Aptos" w:cs="Aptos"/>
                <w:sz w:val="16"/>
                <w:szCs w:val="16"/>
              </w:rPr>
              <w:t xml:space="preserve">: </w:t>
            </w:r>
            <w:r w:rsidRPr="00EE4221">
              <w:rPr>
                <w:rFonts w:ascii="Aptos Display" w:hAnsi="Aptos Display" w:eastAsia="Aptos" w:cs="Aptos"/>
                <w:sz w:val="16"/>
                <w:szCs w:val="16"/>
              </w:rPr>
              <w:t>Ano</w:t>
            </w:r>
            <w:r w:rsidR="00E11551">
              <w:rPr>
                <w:rFonts w:ascii="Aptos Display" w:hAnsi="Aptos Display" w:eastAsia="Aptos" w:cs="Aptos"/>
                <w:sz w:val="16"/>
                <w:szCs w:val="16"/>
              </w:rPr>
              <w:t>, zvýšila</w:t>
            </w:r>
          </w:p>
          <w:p w:rsidR="0011137F" w:rsidP="00EE4221" w:rsidRDefault="00EE4221" w14:paraId="13210320" w14:textId="77777777">
            <w:pPr>
              <w:jc w:val="both"/>
              <w:rPr>
                <w:rFonts w:ascii="Aptos Display" w:hAnsi="Aptos Display" w:eastAsia="Aptos" w:cs="Aptos"/>
                <w:sz w:val="16"/>
                <w:szCs w:val="16"/>
              </w:rPr>
            </w:pPr>
            <w:r w:rsidRPr="00EE4221">
              <w:rPr>
                <w:rFonts w:ascii="Aptos Display" w:hAnsi="Aptos Display" w:eastAsia="Aptos" w:cs="Aptos"/>
                <w:sz w:val="16"/>
                <w:szCs w:val="16"/>
              </w:rPr>
              <w:t>Efektivita</w:t>
            </w:r>
            <w:r w:rsidR="0014095E">
              <w:rPr>
                <w:rFonts w:ascii="Aptos Display" w:hAnsi="Aptos Display" w:eastAsia="Aptos" w:cs="Aptos"/>
                <w:sz w:val="16"/>
                <w:szCs w:val="16"/>
              </w:rPr>
              <w:t xml:space="preserve">: </w:t>
            </w:r>
            <w:r w:rsidR="0011137F">
              <w:rPr>
                <w:rFonts w:ascii="Aptos Display" w:hAnsi="Aptos Display" w:eastAsia="Aptos" w:cs="Aptos"/>
                <w:sz w:val="16"/>
                <w:szCs w:val="16"/>
              </w:rPr>
              <w:t>Spíše ano</w:t>
            </w:r>
          </w:p>
          <w:p w:rsidRPr="00EE4221" w:rsidR="00EE4221" w:rsidP="00EE4221" w:rsidRDefault="00EE4221" w14:paraId="3EE65D68" w14:textId="005A9862">
            <w:pPr>
              <w:jc w:val="both"/>
              <w:rPr>
                <w:rFonts w:ascii="Aptos Display" w:hAnsi="Aptos Display" w:eastAsia="Aptos" w:cs="Aptos"/>
                <w:sz w:val="16"/>
                <w:szCs w:val="16"/>
              </w:rPr>
            </w:pPr>
            <w:r w:rsidRPr="00EE4221">
              <w:rPr>
                <w:rFonts w:ascii="Aptos Display" w:hAnsi="Aptos Display" w:eastAsia="Aptos" w:cs="Aptos"/>
                <w:sz w:val="16"/>
                <w:szCs w:val="16"/>
              </w:rPr>
              <w:t>Orientace na pacienta</w:t>
            </w:r>
            <w:r w:rsidR="00E17349">
              <w:rPr>
                <w:rFonts w:ascii="Aptos Display" w:hAnsi="Aptos Display" w:eastAsia="Aptos" w:cs="Aptos"/>
                <w:sz w:val="16"/>
                <w:szCs w:val="16"/>
              </w:rPr>
              <w:t>: Ano</w:t>
            </w:r>
          </w:p>
          <w:p w:rsidR="00CD10F6" w:rsidP="00EE4221" w:rsidRDefault="00EE4221" w14:paraId="14C95599" w14:textId="267DF0CC">
            <w:pPr>
              <w:jc w:val="both"/>
              <w:rPr>
                <w:rFonts w:ascii="Aptos Display" w:hAnsi="Aptos Display" w:eastAsia="Aptos" w:cs="Aptos"/>
                <w:sz w:val="16"/>
                <w:szCs w:val="16"/>
              </w:rPr>
            </w:pPr>
            <w:r w:rsidRPr="00EE4221">
              <w:rPr>
                <w:rFonts w:ascii="Aptos Display" w:hAnsi="Aptos Display" w:eastAsia="Aptos" w:cs="Aptos"/>
                <w:sz w:val="16"/>
                <w:szCs w:val="16"/>
              </w:rPr>
              <w:t>Rovný přístup</w:t>
            </w:r>
            <w:r w:rsidR="00490818">
              <w:rPr>
                <w:rFonts w:ascii="Aptos Display" w:hAnsi="Aptos Display" w:eastAsia="Aptos" w:cs="Aptos"/>
                <w:sz w:val="16"/>
                <w:szCs w:val="16"/>
              </w:rPr>
              <w:t xml:space="preserve">: S tím </w:t>
            </w:r>
            <w:r w:rsidR="0011137F">
              <w:rPr>
                <w:rFonts w:ascii="Aptos Display" w:hAnsi="Aptos Display" w:eastAsia="Aptos" w:cs="Aptos"/>
                <w:sz w:val="16"/>
                <w:szCs w:val="16"/>
              </w:rPr>
              <w:t>jsme nem</w:t>
            </w:r>
            <w:r w:rsidR="005B0A75">
              <w:rPr>
                <w:rFonts w:ascii="Aptos Display" w:hAnsi="Aptos Display" w:eastAsia="Aptos" w:cs="Aptos"/>
                <w:sz w:val="16"/>
                <w:szCs w:val="16"/>
              </w:rPr>
              <w:t xml:space="preserve">ěli problém ani před projektem ani dnes </w:t>
            </w:r>
            <w:r w:rsidR="00490818">
              <w:rPr>
                <w:rFonts w:ascii="Aptos Display" w:hAnsi="Aptos Display" w:eastAsia="Aptos" w:cs="Aptos"/>
                <w:sz w:val="16"/>
                <w:szCs w:val="16"/>
              </w:rPr>
              <w:t xml:space="preserve">nemáme </w:t>
            </w:r>
          </w:p>
          <w:p w:rsidR="00724DBE" w:rsidP="00EE4221" w:rsidRDefault="00CD10F6" w14:paraId="34072EE5" w14:textId="2E57C6F3">
            <w:pPr>
              <w:jc w:val="both"/>
              <w:rPr>
                <w:rFonts w:ascii="Aptos Display" w:hAnsi="Aptos Display" w:eastAsia="Aptos" w:cs="Aptos"/>
                <w:sz w:val="16"/>
                <w:szCs w:val="16"/>
              </w:rPr>
            </w:pPr>
            <w:r>
              <w:rPr>
                <w:rFonts w:ascii="Aptos Display" w:hAnsi="Aptos Display" w:eastAsia="Aptos" w:cs="Aptos"/>
                <w:sz w:val="16"/>
                <w:szCs w:val="16"/>
              </w:rPr>
              <w:t>Včasnost</w:t>
            </w:r>
            <w:r w:rsidR="002D596B">
              <w:rPr>
                <w:rFonts w:ascii="Aptos Display" w:hAnsi="Aptos Display" w:eastAsia="Aptos" w:cs="Aptos"/>
                <w:sz w:val="16"/>
                <w:szCs w:val="16"/>
              </w:rPr>
              <w:t>: bez odpovědi</w:t>
            </w:r>
            <w:r w:rsidR="00942C84">
              <w:rPr>
                <w:rFonts w:ascii="Aptos Display" w:hAnsi="Aptos Display" w:eastAsia="Aptos" w:cs="Aptos"/>
                <w:sz w:val="16"/>
                <w:szCs w:val="16"/>
              </w:rPr>
              <w:t>: Spíše NE, jak roste počet pacientů, roste i čekání na vyšetření</w:t>
            </w:r>
          </w:p>
          <w:p w:rsidR="00724DBE" w:rsidP="00EE4221" w:rsidRDefault="00724DBE" w14:paraId="0467F707" w14:textId="1A1FA85B">
            <w:pPr>
              <w:jc w:val="both"/>
              <w:rPr>
                <w:rFonts w:ascii="Aptos Display" w:hAnsi="Aptos Display" w:eastAsia="Aptos" w:cs="Aptos"/>
                <w:sz w:val="16"/>
                <w:szCs w:val="16"/>
              </w:rPr>
            </w:pPr>
            <w:r>
              <w:rPr>
                <w:rFonts w:ascii="Aptos Display" w:hAnsi="Aptos Display" w:eastAsia="Aptos" w:cs="Aptos"/>
                <w:sz w:val="16"/>
                <w:szCs w:val="16"/>
              </w:rPr>
              <w:t>Účinnost</w:t>
            </w:r>
            <w:r w:rsidR="002D596B">
              <w:rPr>
                <w:rFonts w:ascii="Aptos Display" w:hAnsi="Aptos Display" w:eastAsia="Aptos" w:cs="Aptos"/>
                <w:sz w:val="16"/>
                <w:szCs w:val="16"/>
              </w:rPr>
              <w:t>: Ano</w:t>
            </w:r>
          </w:p>
          <w:p w:rsidRPr="00EE4221" w:rsidR="00EE4221" w:rsidP="00166838" w:rsidRDefault="00724DBE" w14:paraId="36D2FCAA" w14:textId="6F058CAD">
            <w:pPr>
              <w:jc w:val="both"/>
              <w:rPr>
                <w:rFonts w:ascii="Aptos Display" w:hAnsi="Aptos Display" w:eastAsia="Aptos" w:cs="Aptos"/>
                <w:sz w:val="16"/>
                <w:szCs w:val="16"/>
              </w:rPr>
            </w:pPr>
            <w:r>
              <w:rPr>
                <w:rFonts w:ascii="Aptos Display" w:hAnsi="Aptos Display" w:eastAsia="Aptos" w:cs="Aptos"/>
                <w:sz w:val="16"/>
                <w:szCs w:val="16"/>
              </w:rPr>
              <w:t>Kontinuita</w:t>
            </w:r>
            <w:r w:rsidR="00166838">
              <w:rPr>
                <w:rFonts w:ascii="Aptos Display" w:hAnsi="Aptos Display" w:eastAsia="Aptos" w:cs="Aptos"/>
                <w:sz w:val="16"/>
                <w:szCs w:val="16"/>
              </w:rPr>
              <w:t>: Určitě ano</w:t>
            </w:r>
          </w:p>
          <w:p w:rsidR="78058EB4" w:rsidP="7A5F7E7C" w:rsidRDefault="78058EB4" w14:paraId="1758BAA5" w14:textId="6D734DDC">
            <w:pPr>
              <w:jc w:val="both"/>
              <w:rPr>
                <w:rFonts w:ascii="Aptos Display" w:hAnsi="Aptos Display" w:eastAsia="Aptos" w:cs="Aptos"/>
                <w:sz w:val="16"/>
                <w:szCs w:val="16"/>
              </w:rPr>
            </w:pPr>
          </w:p>
          <w:p w:rsidRPr="00D46D67" w:rsidR="00921D47" w:rsidP="7A5F7E7C" w:rsidRDefault="008D4F65" w14:paraId="53491C85" w14:textId="54EF983A">
            <w:pPr>
              <w:jc w:val="both"/>
              <w:rPr>
                <w:rFonts w:ascii="Aptos Display" w:hAnsi="Aptos Display" w:eastAsia="Aptos" w:cs="Aptos"/>
                <w:sz w:val="16"/>
                <w:szCs w:val="16"/>
              </w:rPr>
            </w:pPr>
            <w:r>
              <w:rPr>
                <w:rFonts w:ascii="Aptos Display" w:hAnsi="Aptos Display" w:eastAsia="Aptos" w:cs="Aptos"/>
                <w:sz w:val="16"/>
                <w:szCs w:val="16"/>
              </w:rPr>
              <w:lastRenderedPageBreak/>
              <w:t>Respondent</w:t>
            </w:r>
            <w:r w:rsidR="00592B82">
              <w:rPr>
                <w:rFonts w:ascii="Aptos Display" w:hAnsi="Aptos Display" w:eastAsia="Aptos" w:cs="Aptos"/>
                <w:sz w:val="16"/>
                <w:szCs w:val="16"/>
              </w:rPr>
              <w:t xml:space="preserve"> až na výjimky </w:t>
            </w:r>
            <w:r w:rsidR="00085F37">
              <w:rPr>
                <w:rFonts w:ascii="Aptos Display" w:hAnsi="Aptos Display" w:eastAsia="Aptos" w:cs="Aptos"/>
                <w:sz w:val="16"/>
                <w:szCs w:val="16"/>
              </w:rPr>
              <w:t>spojuj</w:t>
            </w:r>
            <w:r>
              <w:rPr>
                <w:rFonts w:ascii="Aptos Display" w:hAnsi="Aptos Display" w:eastAsia="Aptos" w:cs="Aptos"/>
                <w:sz w:val="16"/>
                <w:szCs w:val="16"/>
              </w:rPr>
              <w:t>e</w:t>
            </w:r>
            <w:r w:rsidR="0093399C">
              <w:rPr>
                <w:rFonts w:ascii="Aptos Display" w:hAnsi="Aptos Display" w:eastAsia="Aptos" w:cs="Aptos"/>
                <w:sz w:val="16"/>
                <w:szCs w:val="16"/>
              </w:rPr>
              <w:t xml:space="preserve"> </w:t>
            </w:r>
            <w:r w:rsidR="00653A39">
              <w:rPr>
                <w:rFonts w:ascii="Aptos Display" w:hAnsi="Aptos Display" w:eastAsia="Aptos" w:cs="Aptos"/>
                <w:sz w:val="16"/>
                <w:szCs w:val="16"/>
              </w:rPr>
              <w:t xml:space="preserve">pozitivní změnu </w:t>
            </w:r>
            <w:r w:rsidR="0093399C">
              <w:rPr>
                <w:rFonts w:ascii="Aptos Display" w:hAnsi="Aptos Display" w:eastAsia="Aptos" w:cs="Aptos"/>
                <w:sz w:val="16"/>
                <w:szCs w:val="16"/>
              </w:rPr>
              <w:t>s</w:t>
            </w:r>
            <w:r w:rsidR="00A41B57">
              <w:rPr>
                <w:rFonts w:ascii="Aptos Display" w:hAnsi="Aptos Display" w:eastAsia="Aptos" w:cs="Aptos"/>
                <w:sz w:val="16"/>
                <w:szCs w:val="16"/>
              </w:rPr>
              <w:t xml:space="preserve"> projektem </w:t>
            </w:r>
            <w:r w:rsidR="0093399C">
              <w:rPr>
                <w:rFonts w:ascii="Aptos Display" w:hAnsi="Aptos Display" w:eastAsia="Aptos" w:cs="Aptos"/>
                <w:sz w:val="16"/>
                <w:szCs w:val="16"/>
              </w:rPr>
              <w:t>podpořeným IROP</w:t>
            </w:r>
            <w:r w:rsidR="00085F37">
              <w:rPr>
                <w:rFonts w:ascii="Aptos Display" w:hAnsi="Aptos Display" w:eastAsia="Aptos" w:cs="Aptos"/>
                <w:sz w:val="16"/>
                <w:szCs w:val="16"/>
              </w:rPr>
              <w:t xml:space="preserve"> </w:t>
            </w:r>
            <w:r w:rsidR="00653A39">
              <w:rPr>
                <w:rFonts w:ascii="Aptos Display" w:hAnsi="Aptos Display" w:eastAsia="Aptos" w:cs="Aptos"/>
                <w:sz w:val="16"/>
                <w:szCs w:val="16"/>
              </w:rPr>
              <w:t xml:space="preserve">a </w:t>
            </w:r>
            <w:r w:rsidR="00F828FD">
              <w:rPr>
                <w:rFonts w:ascii="Aptos Display" w:hAnsi="Aptos Display" w:eastAsia="Aptos" w:cs="Aptos"/>
                <w:sz w:val="16"/>
                <w:szCs w:val="16"/>
              </w:rPr>
              <w:t>s novým</w:t>
            </w:r>
            <w:r w:rsidR="00085F37">
              <w:rPr>
                <w:rFonts w:ascii="Aptos Display" w:hAnsi="Aptos Display" w:eastAsia="Aptos" w:cs="Aptos"/>
                <w:sz w:val="16"/>
                <w:szCs w:val="16"/>
              </w:rPr>
              <w:t xml:space="preserve"> modelem p</w:t>
            </w:r>
            <w:r w:rsidR="009A128A">
              <w:rPr>
                <w:rFonts w:ascii="Aptos Display" w:hAnsi="Aptos Display" w:eastAsia="Aptos" w:cs="Aptos"/>
                <w:sz w:val="16"/>
                <w:szCs w:val="16"/>
              </w:rPr>
              <w:t>éče</w:t>
            </w:r>
            <w:r w:rsidR="00085F37">
              <w:rPr>
                <w:rFonts w:ascii="Aptos Display" w:hAnsi="Aptos Display" w:eastAsia="Aptos" w:cs="Aptos"/>
                <w:sz w:val="16"/>
                <w:szCs w:val="16"/>
              </w:rPr>
              <w:t xml:space="preserve"> v</w:t>
            </w:r>
            <w:r w:rsidR="009E63C6">
              <w:rPr>
                <w:rFonts w:ascii="Aptos Display" w:hAnsi="Aptos Display" w:eastAsia="Aptos" w:cs="Aptos"/>
                <w:sz w:val="16"/>
                <w:szCs w:val="16"/>
              </w:rPr>
              <w:t> </w:t>
            </w:r>
            <w:r w:rsidR="00085F37">
              <w:rPr>
                <w:rFonts w:ascii="Aptos Display" w:hAnsi="Aptos Display" w:eastAsia="Aptos" w:cs="Aptos"/>
                <w:sz w:val="16"/>
                <w:szCs w:val="16"/>
              </w:rPr>
              <w:t>psy</w:t>
            </w:r>
            <w:r w:rsidR="009E63C6">
              <w:rPr>
                <w:rFonts w:ascii="Aptos Display" w:hAnsi="Aptos Display" w:eastAsia="Aptos" w:cs="Aptos"/>
                <w:sz w:val="16"/>
                <w:szCs w:val="16"/>
              </w:rPr>
              <w:t>chiatrii po reformě.</w:t>
            </w:r>
          </w:p>
          <w:p w:rsidRPr="00D46D67" w:rsidR="3BF45301" w:rsidP="3BF45301" w:rsidRDefault="3BF45301" w14:paraId="295E1077" w14:textId="0E601070">
            <w:pPr>
              <w:jc w:val="both"/>
              <w:rPr>
                <w:rFonts w:ascii="Aptos Display" w:hAnsi="Aptos Display" w:eastAsia="Aptos" w:cs="Aptos"/>
                <w:sz w:val="16"/>
                <w:szCs w:val="16"/>
              </w:rPr>
            </w:pPr>
          </w:p>
        </w:tc>
      </w:tr>
    </w:tbl>
    <w:p w:rsidR="7FF4B22D" w:rsidP="7FF4B22D" w:rsidRDefault="7FF4B22D" w14:paraId="10F5BB3D" w14:textId="4B235E51"/>
    <w:p w:rsidRPr="00F828FD" w:rsidR="7FF4B22D" w:rsidP="009E63C6" w:rsidRDefault="0EDE5E62" w14:paraId="2E3A4298" w14:textId="6D8646C4">
      <w:pPr>
        <w:pStyle w:val="Heading4"/>
        <w:spacing w:line="278" w:lineRule="auto"/>
        <w:rPr>
          <w:rFonts w:ascii="Aptos Display" w:hAnsi="Aptos Display" w:eastAsia="Aptos" w:cs="Aptos"/>
        </w:rPr>
      </w:pPr>
      <w:r w:rsidRPr="3BF45301">
        <w:rPr>
          <w:rFonts w:ascii="Aptos" w:hAnsi="Aptos" w:eastAsia="Aptos" w:cs="Aptos"/>
        </w:rPr>
        <w:t xml:space="preserve"> </w:t>
      </w:r>
      <w:r w:rsidRPr="00F828FD">
        <w:rPr>
          <w:rFonts w:ascii="Aptos Display" w:hAnsi="Aptos Display" w:eastAsia="Aptos" w:cs="Aptos"/>
        </w:rPr>
        <w:t>Dopad na udržitelnost psychiatrické péče</w:t>
      </w:r>
    </w:p>
    <w:tbl>
      <w:tblPr>
        <w:tblStyle w:val="TableGrid"/>
        <w:tblW w:w="0" w:type="auto"/>
        <w:tblLayout w:type="fixed"/>
        <w:tblLook w:val="04A0" w:firstRow="1" w:lastRow="0" w:firstColumn="1" w:lastColumn="0" w:noHBand="0" w:noVBand="1"/>
      </w:tblPr>
      <w:tblGrid>
        <w:gridCol w:w="2122"/>
        <w:gridCol w:w="850"/>
        <w:gridCol w:w="6043"/>
      </w:tblGrid>
      <w:tr w:rsidR="3BF45301" w:rsidTr="7A5F7E7C" w14:paraId="714699D5"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027D6589" w14:paraId="7F078F69" w14:textId="50E695C0">
            <w:r w:rsidRPr="7A5F7E7C">
              <w:rPr>
                <w:rFonts w:ascii="Aptos" w:hAnsi="Aptos" w:eastAsia="Aptos" w:cs="Aptos"/>
                <w:sz w:val="16"/>
                <w:szCs w:val="16"/>
              </w:rPr>
              <w:t>Oslovení aktéři z řad zástupců institucí poskytující psychiatrickou péči uvádějí pravděpodobnost, že péče bude minimálně současné podobě realizována i v následujících pěti letech (vysoce pravděpodobné, spíše pravděpodobné, spíše nepravděpodobné, velmi nepravděpodobné).</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7224EB48" w14:textId="32B2BA34">
            <w:r w:rsidRPr="3BF45301">
              <w:rPr>
                <w:rFonts w:ascii="Aptos" w:hAnsi="Aptos" w:eastAsia="Aptos" w:cs="Aptos"/>
                <w:sz w:val="18"/>
                <w:szCs w:val="18"/>
              </w:rPr>
              <w:t>A3.3.12 A3.3.13</w:t>
            </w:r>
          </w:p>
        </w:tc>
        <w:tc>
          <w:tcPr>
            <w:tcW w:w="60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7A5F7E7C" w:rsidRDefault="3BF45301" w14:paraId="401016F4" w14:textId="21669742">
            <w:pPr>
              <w:rPr>
                <w:rFonts w:ascii="Aptos" w:hAnsi="Aptos" w:eastAsia="Aptos" w:cs="Aptos"/>
                <w:sz w:val="18"/>
                <w:szCs w:val="18"/>
              </w:rPr>
            </w:pPr>
          </w:p>
          <w:p w:rsidR="00F91CC7" w:rsidP="7A5F7E7C" w:rsidRDefault="00F91CC7" w14:paraId="7F21F75D" w14:textId="77777777">
            <w:pPr>
              <w:rPr>
                <w:rFonts w:ascii="Aptos" w:hAnsi="Aptos" w:eastAsia="Aptos" w:cs="Aptos"/>
                <w:sz w:val="18"/>
                <w:szCs w:val="18"/>
              </w:rPr>
            </w:pPr>
          </w:p>
          <w:p w:rsidR="204838CF" w:rsidP="7A5F7E7C" w:rsidRDefault="74238E35" w14:paraId="317E5F90" w14:textId="2B9E9E0C">
            <w:pPr>
              <w:rPr>
                <w:rFonts w:ascii="Aptos" w:hAnsi="Aptos" w:eastAsia="Aptos" w:cs="Aptos"/>
                <w:sz w:val="18"/>
                <w:szCs w:val="18"/>
                <w:highlight w:val="yellow"/>
              </w:rPr>
            </w:pPr>
            <w:r w:rsidRPr="7A5F7E7C">
              <w:rPr>
                <w:rFonts w:ascii="Aptos" w:hAnsi="Aptos" w:eastAsia="Aptos" w:cs="Aptos"/>
                <w:sz w:val="18"/>
                <w:szCs w:val="18"/>
              </w:rPr>
              <w:t xml:space="preserve">VERDIKT: </w:t>
            </w:r>
            <w:r w:rsidR="008C2B2C">
              <w:rPr>
                <w:rFonts w:ascii="Aptos" w:hAnsi="Aptos" w:eastAsia="Aptos" w:cs="Aptos"/>
                <w:sz w:val="18"/>
                <w:szCs w:val="18"/>
              </w:rPr>
              <w:t>SPÍŠE</w:t>
            </w:r>
            <w:r w:rsidRPr="7A5F7E7C" w:rsidR="027D6589">
              <w:rPr>
                <w:rFonts w:ascii="Aptos" w:hAnsi="Aptos" w:eastAsia="Aptos" w:cs="Aptos"/>
                <w:sz w:val="18"/>
                <w:szCs w:val="18"/>
              </w:rPr>
              <w:t xml:space="preserve"> PRAVDĚPODOBNÉ</w:t>
            </w:r>
          </w:p>
          <w:p w:rsidR="3BF45301" w:rsidP="7A5F7E7C" w:rsidRDefault="027D6589" w14:paraId="7E93CF86" w14:textId="7D0C735C">
            <w:pPr>
              <w:rPr>
                <w:rFonts w:ascii="Aptos" w:hAnsi="Aptos" w:eastAsia="Aptos" w:cs="Aptos"/>
                <w:sz w:val="18"/>
                <w:szCs w:val="18"/>
              </w:rPr>
            </w:pPr>
            <w:r w:rsidRPr="7A5F7E7C">
              <w:rPr>
                <w:rFonts w:ascii="Aptos" w:hAnsi="Aptos" w:eastAsia="Aptos" w:cs="Aptos"/>
                <w:sz w:val="18"/>
                <w:szCs w:val="18"/>
              </w:rPr>
              <w:t xml:space="preserve"> </w:t>
            </w:r>
          </w:p>
        </w:tc>
      </w:tr>
      <w:tr w:rsidR="3BF45301" w:rsidTr="7A5F7E7C" w14:paraId="5800B425" w14:textId="77777777">
        <w:trPr>
          <w:trHeight w:val="300"/>
        </w:trPr>
        <w:tc>
          <w:tcPr>
            <w:tcW w:w="212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0BAF173E" w14:textId="5AFEE206">
            <w:pPr>
              <w:spacing w:after="120"/>
            </w:pPr>
            <w:r w:rsidRPr="3BF45301">
              <w:rPr>
                <w:rFonts w:ascii="Aptos" w:hAnsi="Aptos" w:eastAsia="Aptos" w:cs="Aptos"/>
                <w:sz w:val="16"/>
                <w:szCs w:val="16"/>
              </w:rPr>
              <w:t>Oslovení aktéři z řad zástupců institucí poskytující psychiatrickou péči uvádějí, jaké podmínky v níže uvedených aspektech musí být naplněny, aby podpora byla v následujících pěti letech poskytována v minimálně stejné kvalitě jako nyní. Jde o oblasti:</w:t>
            </w:r>
          </w:p>
          <w:p w:rsidR="3BF45301" w:rsidP="3BF45301" w:rsidRDefault="3BF45301" w14:paraId="407887A3" w14:textId="79984D48">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Legislativní</w:t>
            </w:r>
          </w:p>
          <w:p w:rsidR="3BF45301" w:rsidP="3BF45301" w:rsidRDefault="3BF45301" w14:paraId="642F651A" w14:textId="5F6755D0">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Finanční</w:t>
            </w:r>
          </w:p>
          <w:p w:rsidR="3BF45301" w:rsidP="3BF45301" w:rsidRDefault="3BF45301" w14:paraId="378DBA67" w14:textId="66BD51E4">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Personální</w:t>
            </w:r>
          </w:p>
          <w:p w:rsidR="3BF45301" w:rsidP="3BF45301" w:rsidRDefault="3BF45301" w14:paraId="20E6F923" w14:textId="12520EFD">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Organizační</w:t>
            </w:r>
          </w:p>
          <w:p w:rsidR="3BF45301" w:rsidP="3BF45301" w:rsidRDefault="3BF45301" w14:paraId="5B4B832B" w14:textId="2C525051">
            <w:pPr>
              <w:pStyle w:val="ListParagraph"/>
              <w:numPr>
                <w:ilvl w:val="0"/>
                <w:numId w:val="1"/>
              </w:numPr>
              <w:ind w:left="207" w:hanging="218"/>
              <w:rPr>
                <w:rFonts w:ascii="Aptos" w:hAnsi="Aptos" w:eastAsia="Aptos" w:cs="Aptos"/>
                <w:sz w:val="16"/>
                <w:szCs w:val="16"/>
              </w:rPr>
            </w:pPr>
            <w:r w:rsidRPr="3BF45301">
              <w:rPr>
                <w:rFonts w:ascii="Aptos" w:hAnsi="Aptos" w:eastAsia="Aptos" w:cs="Aptos"/>
                <w:sz w:val="16"/>
                <w:szCs w:val="16"/>
              </w:rPr>
              <w:t>Ostatní</w:t>
            </w:r>
          </w:p>
        </w:tc>
        <w:tc>
          <w:tcPr>
            <w:tcW w:w="8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3BF45301" w:rsidP="3BF45301" w:rsidRDefault="3BF45301" w14:paraId="44552BBA" w14:textId="77129128">
            <w:r w:rsidRPr="3BF45301">
              <w:rPr>
                <w:rFonts w:ascii="Aptos" w:hAnsi="Aptos" w:eastAsia="Aptos" w:cs="Aptos"/>
                <w:sz w:val="18"/>
                <w:szCs w:val="18"/>
              </w:rPr>
              <w:t>A3.3.12 A3.3.13</w:t>
            </w:r>
          </w:p>
        </w:tc>
        <w:tc>
          <w:tcPr>
            <w:tcW w:w="60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C11CD2" w:rsidR="3BF45301" w:rsidP="7A5F7E7C" w:rsidRDefault="027D6589" w14:paraId="667E8DFA" w14:textId="11821AF8">
            <w:pPr>
              <w:rPr>
                <w:rFonts w:ascii="Aptos Display" w:hAnsi="Aptos Display" w:eastAsia="Aptos" w:cs="Aptos"/>
                <w:sz w:val="18"/>
                <w:szCs w:val="18"/>
              </w:rPr>
            </w:pPr>
            <w:r w:rsidRPr="00C11CD2">
              <w:rPr>
                <w:rFonts w:ascii="Aptos Display" w:hAnsi="Aptos Display" w:eastAsia="Aptos" w:cs="Aptos"/>
                <w:sz w:val="18"/>
                <w:szCs w:val="18"/>
              </w:rPr>
              <w:t>Personální:</w:t>
            </w:r>
            <w:r w:rsidR="00014753">
              <w:rPr>
                <w:rFonts w:ascii="Aptos Display" w:hAnsi="Aptos Display" w:eastAsia="Aptos" w:cs="Aptos"/>
                <w:sz w:val="18"/>
                <w:szCs w:val="18"/>
              </w:rPr>
              <w:t xml:space="preserve"> chybí a budou chybět</w:t>
            </w:r>
            <w:r w:rsidRPr="00C11CD2" w:rsidR="009E63C6">
              <w:rPr>
                <w:rFonts w:ascii="Aptos Display" w:hAnsi="Aptos Display" w:eastAsia="Aptos" w:cs="Aptos"/>
                <w:sz w:val="18"/>
                <w:szCs w:val="18"/>
              </w:rPr>
              <w:t xml:space="preserve"> pozice </w:t>
            </w:r>
            <w:r w:rsidRPr="00C11CD2" w:rsidR="0078626E">
              <w:rPr>
                <w:rFonts w:ascii="Aptos Display" w:hAnsi="Aptos Display" w:eastAsia="Aptos" w:cs="Aptos"/>
                <w:sz w:val="18"/>
                <w:szCs w:val="18"/>
              </w:rPr>
              <w:t>zdravotních seste</w:t>
            </w:r>
            <w:r w:rsidR="00484068">
              <w:rPr>
                <w:rFonts w:ascii="Aptos Display" w:hAnsi="Aptos Display" w:eastAsia="Aptos" w:cs="Aptos"/>
                <w:sz w:val="18"/>
                <w:szCs w:val="18"/>
              </w:rPr>
              <w:t>r</w:t>
            </w:r>
          </w:p>
          <w:p w:rsidRPr="00C11CD2" w:rsidR="3BF45301" w:rsidP="7A5F7E7C" w:rsidRDefault="37EB3456" w14:paraId="456EA8CF" w14:textId="19270BF1">
            <w:pPr>
              <w:rPr>
                <w:rFonts w:ascii="Aptos Display" w:hAnsi="Aptos Display" w:eastAsia="Aptos" w:cs="Aptos"/>
                <w:sz w:val="18"/>
                <w:szCs w:val="18"/>
              </w:rPr>
            </w:pPr>
            <w:r w:rsidRPr="00C11CD2">
              <w:rPr>
                <w:rFonts w:ascii="Aptos Display" w:hAnsi="Aptos Display" w:eastAsia="Aptos" w:cs="Aptos"/>
                <w:sz w:val="18"/>
                <w:szCs w:val="18"/>
              </w:rPr>
              <w:t xml:space="preserve">Organizační: </w:t>
            </w:r>
            <w:r w:rsidR="00484068">
              <w:rPr>
                <w:rFonts w:ascii="Aptos Display" w:hAnsi="Aptos Display" w:eastAsia="Aptos" w:cs="Aptos"/>
                <w:sz w:val="18"/>
                <w:szCs w:val="18"/>
              </w:rPr>
              <w:t>bobtn</w:t>
            </w:r>
            <w:r w:rsidR="00D15E0B">
              <w:rPr>
                <w:rFonts w:ascii="Aptos Display" w:hAnsi="Aptos Display" w:eastAsia="Aptos" w:cs="Aptos"/>
                <w:sz w:val="18"/>
                <w:szCs w:val="18"/>
              </w:rPr>
              <w:t>ání a</w:t>
            </w:r>
            <w:r w:rsidRPr="00C11CD2">
              <w:rPr>
                <w:rFonts w:ascii="Aptos Display" w:hAnsi="Aptos Display" w:eastAsia="Aptos" w:cs="Aptos"/>
                <w:sz w:val="18"/>
                <w:szCs w:val="18"/>
              </w:rPr>
              <w:t>dministrativy, což má určitý dopad na efektivitu</w:t>
            </w:r>
          </w:p>
          <w:p w:rsidRPr="00C11CD2" w:rsidR="00C11CD2" w:rsidP="00C11CD2" w:rsidRDefault="3EE22A9A" w14:paraId="2E4F5983" w14:textId="7B121331">
            <w:pPr>
              <w:rPr>
                <w:rFonts w:ascii="Aptos Display" w:hAnsi="Aptos Display" w:eastAsia="Aptos" w:cs="Aptos"/>
                <w:sz w:val="18"/>
                <w:szCs w:val="18"/>
              </w:rPr>
            </w:pPr>
            <w:r w:rsidRPr="00C11CD2">
              <w:rPr>
                <w:rFonts w:ascii="Aptos Display" w:hAnsi="Aptos Display" w:eastAsia="Aptos" w:cs="Aptos"/>
                <w:sz w:val="18"/>
                <w:szCs w:val="18"/>
              </w:rPr>
              <w:t xml:space="preserve">Finanční: </w:t>
            </w:r>
            <w:r w:rsidRPr="00C11CD2" w:rsidR="001041ED">
              <w:rPr>
                <w:rFonts w:ascii="Aptos Display" w:hAnsi="Aptos Display" w:eastAsia="Aptos" w:cs="Aptos"/>
                <w:sz w:val="18"/>
                <w:szCs w:val="18"/>
              </w:rPr>
              <w:t>zatím stačí</w:t>
            </w:r>
          </w:p>
          <w:p w:rsidR="00C11CD2" w:rsidP="00C11CD2" w:rsidRDefault="7E58B07E" w14:paraId="6292C99A" w14:textId="6F6F3E13">
            <w:pPr>
              <w:rPr>
                <w:rFonts w:ascii="Aptos" w:hAnsi="Aptos" w:eastAsia="Aptos" w:cs="Aptos"/>
                <w:sz w:val="18"/>
                <w:szCs w:val="18"/>
              </w:rPr>
            </w:pPr>
            <w:r w:rsidRPr="00C11CD2">
              <w:rPr>
                <w:rFonts w:ascii="Aptos Display" w:hAnsi="Aptos Display" w:eastAsia="Aptos" w:cs="Aptos"/>
                <w:sz w:val="18"/>
                <w:szCs w:val="18"/>
              </w:rPr>
              <w:t>Legislativní:</w:t>
            </w:r>
            <w:r w:rsidRPr="00C11CD2" w:rsidR="00C11CD2">
              <w:rPr>
                <w:rFonts w:ascii="Aptos Display" w:hAnsi="Aptos Display" w:eastAsia="Aptos" w:cs="Aptos"/>
                <w:sz w:val="18"/>
                <w:szCs w:val="18"/>
              </w:rPr>
              <w:t xml:space="preserve"> dořešeno</w:t>
            </w:r>
          </w:p>
          <w:p w:rsidR="3BF45301" w:rsidP="00C11CD2" w:rsidRDefault="3BF45301" w14:paraId="34957140" w14:textId="344D0418">
            <w:pPr>
              <w:rPr>
                <w:rFonts w:ascii="Aptos" w:hAnsi="Aptos" w:eastAsia="Aptos" w:cs="Aptos"/>
                <w:sz w:val="18"/>
                <w:szCs w:val="18"/>
              </w:rPr>
            </w:pPr>
          </w:p>
        </w:tc>
      </w:tr>
    </w:tbl>
    <w:p w:rsidR="7FF4B22D" w:rsidP="3BF45301" w:rsidRDefault="0EDE5E62" w14:paraId="487091DC" w14:textId="1D91A45D">
      <w:pPr>
        <w:spacing w:line="278" w:lineRule="auto"/>
      </w:pPr>
      <w:r w:rsidRPr="3BF45301">
        <w:rPr>
          <w:rFonts w:ascii="Aptos" w:hAnsi="Aptos" w:eastAsia="Aptos" w:cs="Aptos"/>
        </w:rPr>
        <w:t xml:space="preserve"> </w:t>
      </w:r>
    </w:p>
    <w:p w:rsidRPr="00F828FD" w:rsidR="7FF4B22D" w:rsidP="3BF45301" w:rsidRDefault="0EDE5E62" w14:paraId="52441D43" w14:textId="41871AA0">
      <w:pPr>
        <w:pStyle w:val="Heading2"/>
        <w:spacing w:line="278" w:lineRule="auto"/>
        <w:rPr>
          <w:rFonts w:ascii="Aptos Display" w:hAnsi="Aptos Display" w:eastAsia="Aptos" w:cs="Aptos"/>
        </w:rPr>
      </w:pPr>
      <w:r w:rsidRPr="00F828FD">
        <w:rPr>
          <w:rFonts w:ascii="Aptos Display" w:hAnsi="Aptos Display" w:eastAsia="Aptos" w:cs="Aptos"/>
        </w:rPr>
        <w:t>Kazuistiky</w:t>
      </w:r>
    </w:p>
    <w:p w:rsidRPr="00F91CC7" w:rsidR="00F91CC7" w:rsidP="00F91CC7" w:rsidRDefault="0EDE5E62" w14:paraId="02AC51EE" w14:textId="7AC89998">
      <w:pPr>
        <w:pStyle w:val="ListParagraph"/>
        <w:numPr>
          <w:ilvl w:val="0"/>
          <w:numId w:val="8"/>
        </w:numPr>
        <w:spacing w:line="278" w:lineRule="auto"/>
        <w:rPr>
          <w:rFonts w:ascii="Aptos Display" w:hAnsi="Aptos Display"/>
        </w:rPr>
      </w:pPr>
      <w:r w:rsidRPr="00F91CC7">
        <w:rPr>
          <w:rFonts w:ascii="Aptos Display" w:hAnsi="Aptos Display" w:eastAsia="Aptos" w:cs="Aptos"/>
        </w:rPr>
        <w:t xml:space="preserve">Má příjemce k dispozici kazuistiky či něco </w:t>
      </w:r>
      <w:r w:rsidRPr="00F91CC7" w:rsidR="00F828FD">
        <w:rPr>
          <w:rFonts w:ascii="Aptos Display" w:hAnsi="Aptos Display" w:eastAsia="Aptos" w:cs="Aptos"/>
        </w:rPr>
        <w:t>obdobného:</w:t>
      </w:r>
      <w:r w:rsidRPr="00F91CC7">
        <w:rPr>
          <w:rFonts w:ascii="Aptos Display" w:hAnsi="Aptos Display" w:eastAsia="Aptos" w:cs="Aptos"/>
        </w:rPr>
        <w:t xml:space="preserve"> ANO / NE / </w:t>
      </w:r>
      <w:r w:rsidRPr="00F91CC7">
        <w:rPr>
          <w:rFonts w:ascii="Aptos Display" w:hAnsi="Aptos Display" w:eastAsia="Aptos" w:cs="Aptos"/>
          <w:b/>
          <w:bCs/>
          <w:u w:val="single"/>
        </w:rPr>
        <w:t>NEBYLO ZJIŠTĚNO</w:t>
      </w:r>
    </w:p>
    <w:p w:rsidRPr="00F91CC7" w:rsidR="00F91CC7" w:rsidP="3BF45301" w:rsidRDefault="0EDE5E62" w14:paraId="7EA2BFA2" w14:textId="77777777">
      <w:pPr>
        <w:pStyle w:val="ListParagraph"/>
        <w:numPr>
          <w:ilvl w:val="0"/>
          <w:numId w:val="8"/>
        </w:numPr>
        <w:spacing w:line="278" w:lineRule="auto"/>
        <w:rPr>
          <w:rFonts w:ascii="Aptos Display" w:hAnsi="Aptos Display"/>
        </w:rPr>
      </w:pPr>
      <w:r w:rsidRPr="00F91CC7">
        <w:rPr>
          <w:rFonts w:ascii="Aptos Display" w:hAnsi="Aptos Display" w:eastAsia="Aptos" w:cs="Aptos"/>
        </w:rPr>
        <w:t>Počet získaných kazuistik (počet příběhů):</w:t>
      </w:r>
      <w:r w:rsidRPr="00F91CC7" w:rsidR="489CAA6B">
        <w:rPr>
          <w:rFonts w:ascii="Aptos Display" w:hAnsi="Aptos Display" w:eastAsia="Aptos" w:cs="Aptos"/>
        </w:rPr>
        <w:t xml:space="preserve"> 0</w:t>
      </w:r>
    </w:p>
    <w:p w:rsidRPr="005A3382" w:rsidR="005A3382" w:rsidP="005A3382" w:rsidRDefault="0EDE5E62" w14:paraId="28ED7E6C" w14:textId="7DCF5F6B">
      <w:pPr>
        <w:pStyle w:val="ListParagraph"/>
        <w:numPr>
          <w:ilvl w:val="0"/>
          <w:numId w:val="8"/>
        </w:numPr>
        <w:spacing w:line="278" w:lineRule="auto"/>
        <w:rPr>
          <w:rFonts w:ascii="Aptos Display" w:hAnsi="Aptos Display"/>
        </w:rPr>
      </w:pPr>
      <w:r w:rsidRPr="00F91CC7">
        <w:rPr>
          <w:rFonts w:ascii="Aptos Display" w:hAnsi="Aptos Display" w:eastAsia="Aptos" w:cs="Aptos"/>
        </w:rPr>
        <w:t>Popis kazuistik (jaké typy příběhů, o čem hovoří, jaký typ onemocnění: stačí 300 znaků, rozbor kazuistik bude proveden samostatně):</w:t>
      </w:r>
      <w:r w:rsidRPr="00F91CC7" w:rsidR="002438BA">
        <w:rPr>
          <w:rFonts w:ascii="Aptos Display" w:hAnsi="Aptos Display" w:eastAsia="Aptos" w:cs="Aptos"/>
        </w:rPr>
        <w:t xml:space="preserve"> </w:t>
      </w:r>
    </w:p>
    <w:p w:rsidRPr="005A3382" w:rsidR="005A3382" w:rsidP="005A3382" w:rsidRDefault="005A3382" w14:paraId="39BFBE50" w14:textId="77777777">
      <w:pPr>
        <w:pStyle w:val="ListParagraph"/>
        <w:spacing w:line="278" w:lineRule="auto"/>
        <w:rPr>
          <w:rFonts w:ascii="Aptos Display" w:hAnsi="Aptos Display"/>
        </w:rPr>
      </w:pPr>
    </w:p>
    <w:p w:rsidRPr="00F8711E" w:rsidR="7FF4B22D" w:rsidP="00F828FD" w:rsidRDefault="0EDE5E62" w14:paraId="48FC6368" w14:textId="1E6601FB">
      <w:pPr>
        <w:spacing w:after="0" w:line="278" w:lineRule="auto"/>
        <w:rPr>
          <w:color w:val="0F4761" w:themeColor="accent1" w:themeShade="BF"/>
          <w:sz w:val="32"/>
          <w:szCs w:val="32"/>
        </w:rPr>
      </w:pPr>
      <w:r w:rsidRPr="00F8711E">
        <w:rPr>
          <w:rFonts w:ascii="Aptos" w:hAnsi="Aptos" w:eastAsia="Aptos" w:cs="Aptos"/>
          <w:color w:val="0F4761" w:themeColor="accent1" w:themeShade="BF"/>
          <w:sz w:val="28"/>
          <w:szCs w:val="28"/>
        </w:rPr>
        <w:t xml:space="preserve"> </w:t>
      </w:r>
      <w:r w:rsidRPr="00F8711E">
        <w:rPr>
          <w:rFonts w:ascii="Aptos Display" w:hAnsi="Aptos Display" w:eastAsia="Aptos Display" w:cs="Aptos Display"/>
          <w:color w:val="0F4761" w:themeColor="accent1" w:themeShade="BF"/>
          <w:sz w:val="32"/>
          <w:szCs w:val="32"/>
        </w:rPr>
        <w:t>Závěrečné shrnutí</w:t>
      </w:r>
    </w:p>
    <w:tbl>
      <w:tblPr>
        <w:tblStyle w:val="TableGrid"/>
        <w:tblW w:w="0" w:type="auto"/>
        <w:tblLayout w:type="fixed"/>
        <w:tblLook w:val="04A0" w:firstRow="1" w:lastRow="0" w:firstColumn="1" w:lastColumn="0" w:noHBand="0" w:noVBand="1"/>
      </w:tblPr>
      <w:tblGrid>
        <w:gridCol w:w="3005"/>
        <w:gridCol w:w="1243"/>
        <w:gridCol w:w="4768"/>
      </w:tblGrid>
      <w:tr w:rsidRPr="00E53D98" w:rsidR="3BF45301" w:rsidTr="26DF1B70" w14:paraId="5162A174"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3BF45301" w:rsidRDefault="3BF45301" w14:paraId="2EF2C0AD" w14:textId="06C25C17">
            <w:pPr>
              <w:rPr>
                <w:rFonts w:asciiTheme="majorHAnsi" w:hAnsiTheme="majorHAnsi"/>
              </w:rPr>
            </w:pPr>
            <w:r w:rsidRPr="00F828FD">
              <w:rPr>
                <w:rFonts w:eastAsia="Aptos" w:cs="Aptos" w:asciiTheme="majorHAnsi" w:hAnsiTheme="majorHAnsi"/>
              </w:rPr>
              <w:t>Je v PS doloženo zlepšení informovanosti o komunitních psychiatrických službách v regionu?</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26DF1B70" w:rsidRDefault="00C4752C" w14:paraId="1D957516" w14:textId="41BBF380">
            <w:pPr>
              <w:rPr>
                <w:rFonts w:ascii="Aptos Display" w:hAnsi="Aptos Display" w:asciiTheme="majorAscii" w:hAnsiTheme="majorAscii"/>
              </w:rPr>
            </w:pPr>
            <w:del w:author="Petráš, Marek" w:date="2025-09-30T15:26:50.766Z" w:id="413360811">
              <w:r w:rsidRPr="26DF1B70" w:rsidDel="00C4752C">
                <w:rPr>
                  <w:rFonts w:ascii="Segoe UI Symbol" w:hAnsi="Segoe UI Symbol" w:eastAsia="MS Gothic" w:cs="Segoe UI Symbol"/>
                  <w:b w:val="1"/>
                  <w:bCs w:val="1"/>
                  <w:lang w:val="en-US"/>
                </w:rPr>
                <w:delText>NE</w:delText>
              </w:r>
            </w:del>
          </w:p>
          <w:p w:rsidRPr="00F828FD" w:rsidR="3BF45301" w:rsidP="26DF1B70" w:rsidRDefault="3BF45301" w14:paraId="05A44F0A" w14:textId="4C02DCB1">
            <w:pPr>
              <w:pStyle w:val="Normal"/>
              <w:suppressLineNumbers w:val="0"/>
              <w:bidi w:val="0"/>
              <w:spacing w:before="0" w:beforeAutospacing="off" w:after="0" w:afterAutospacing="off" w:line="240" w:lineRule="auto"/>
              <w:ind w:left="0" w:right="0"/>
              <w:jc w:val="left"/>
              <w:rPr>
                <w:rFonts w:ascii="Aptos Display" w:hAnsi="Aptos Display" w:eastAsia="MS Gothic" w:cs="MS Gothic" w:asciiTheme="majorAscii" w:hAnsiTheme="majorAscii"/>
                <w:b w:val="1"/>
                <w:bCs w:val="1"/>
                <w:lang w:val="en-US"/>
              </w:rPr>
              <w:pPrChange w:author="Petráš, Marek" w:date="2025-09-30T15:26:50.815Z">
                <w:pPr>
                  <w:pStyle w:val="Normal"/>
                  <w:spacing w:before="0" w:beforeAutospacing="off"/>
                </w:pPr>
              </w:pPrChange>
            </w:pPr>
            <w:ins w:author="Petráš, Marek" w:date="2025-09-30T15:26:52.811Z" w:id="774523905">
              <w:r w:rsidRPr="26DF1B70" w:rsidR="0C764EC2">
                <w:rPr>
                  <w:rFonts w:ascii="Aptos Display" w:hAnsi="Aptos Display" w:eastAsia="MS Gothic" w:cs="MS Gothic" w:asciiTheme="majorAscii" w:hAnsiTheme="majorAscii"/>
                  <w:b w:val="1"/>
                  <w:bCs w:val="1"/>
                  <w:lang w:val="en-US"/>
                </w:rPr>
                <w:t>ANO</w:t>
              </w:r>
            </w:ins>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26DF1B70" w:rsidRDefault="00C4752C" w14:paraId="37FC2922" w14:textId="0980D47E">
            <w:pPr>
              <w:rPr>
                <w:rFonts w:ascii="Aptos Display" w:hAnsi="Aptos Display" w:eastAsia="Aptos" w:cs="Aptos" w:asciiTheme="majorAscii" w:hAnsiTheme="majorAscii"/>
              </w:rPr>
            </w:pPr>
            <w:r w:rsidRPr="26DF1B70" w:rsidR="00C4752C">
              <w:rPr>
                <w:rFonts w:ascii="Aptos Display" w:hAnsi="Aptos Display" w:eastAsia="Aptos" w:cs="Aptos" w:asciiTheme="majorAscii" w:hAnsiTheme="majorAscii"/>
              </w:rPr>
              <w:t xml:space="preserve">Ambulance Vyhlídka </w:t>
            </w:r>
            <w:del w:author="Petráš, Marek" w:date="2025-09-30T15:27:04.31Z" w:id="1845688074">
              <w:r w:rsidRPr="26DF1B70" w:rsidDel="00C4752C">
                <w:rPr>
                  <w:rFonts w:ascii="Aptos Display" w:hAnsi="Aptos Display" w:eastAsia="Aptos" w:cs="Aptos" w:asciiTheme="majorAscii" w:hAnsiTheme="majorAscii"/>
                </w:rPr>
                <w:delText>nemá žádný vliv</w:delText>
              </w:r>
              <w:r w:rsidRPr="26DF1B70" w:rsidDel="001611E2">
                <w:rPr>
                  <w:rFonts w:ascii="Aptos Display" w:hAnsi="Aptos Display" w:eastAsia="Aptos" w:cs="Aptos" w:asciiTheme="majorAscii" w:hAnsiTheme="majorAscii"/>
                </w:rPr>
                <w:delText xml:space="preserve"> na komunitní služby, jedná se o lékařské zařízení</w:delText>
              </w:r>
              <w:r w:rsidRPr="26DF1B70" w:rsidDel="00594306">
                <w:rPr>
                  <w:rFonts w:ascii="Aptos Display" w:hAnsi="Aptos Display" w:eastAsia="Aptos" w:cs="Aptos" w:asciiTheme="majorAscii" w:hAnsiTheme="majorAscii"/>
                </w:rPr>
                <w:delText>, nicméně počet pacientů rost</w:delText>
              </w:r>
            </w:del>
            <w:ins w:author="Petráš, Marek" w:date="2025-09-30T15:27:06.203Z" w:id="317023736">
              <w:r w:rsidRPr="26DF1B70" w:rsidR="532CA70E">
                <w:rPr>
                  <w:rFonts w:ascii="Aptos Display" w:hAnsi="Aptos Display" w:eastAsia="Aptos" w:cs="Aptos" w:asciiTheme="majorAscii" w:hAnsiTheme="majorAscii"/>
                </w:rPr>
                <w:t>zřídila 3</w:t>
              </w:r>
            </w:ins>
            <w:del w:author="Petráš, Marek" w:date="2025-09-30T15:27:06.941Z" w:id="590498831">
              <w:r w:rsidRPr="26DF1B70" w:rsidDel="00594306">
                <w:rPr>
                  <w:rFonts w:ascii="Aptos Display" w:hAnsi="Aptos Display" w:eastAsia="Aptos" w:cs="Aptos" w:asciiTheme="majorAscii" w:hAnsiTheme="majorAscii"/>
                </w:rPr>
                <w:delText>e</w:delText>
              </w:r>
            </w:del>
            <w:ins w:author="Petráš, Marek" w:date="2025-09-30T15:27:13.844Z" w:id="1915581850">
              <w:r w:rsidRPr="26DF1B70" w:rsidR="72CE2575">
                <w:rPr>
                  <w:rFonts w:ascii="Aptos Display" w:hAnsi="Aptos Display" w:eastAsia="Aptos" w:cs="Aptos" w:asciiTheme="majorAscii" w:hAnsiTheme="majorAscii"/>
                </w:rPr>
                <w:t xml:space="preserve"> skupinové stacionáře</w:t>
              </w:r>
            </w:ins>
            <w:r w:rsidRPr="26DF1B70" w:rsidR="00727E96">
              <w:rPr>
                <w:rFonts w:ascii="Aptos Display" w:hAnsi="Aptos Display" w:eastAsia="Aptos" w:cs="Aptos" w:asciiTheme="majorAscii" w:hAnsiTheme="majorAscii"/>
              </w:rPr>
              <w:t>.</w:t>
            </w:r>
          </w:p>
        </w:tc>
      </w:tr>
      <w:tr w:rsidRPr="00E53D98" w:rsidR="3BF45301" w:rsidTr="26DF1B70" w14:paraId="5675D331"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3BF45301" w:rsidRDefault="3BF45301" w14:paraId="32934074" w14:textId="411BF9A3">
            <w:pPr>
              <w:rPr>
                <w:rFonts w:asciiTheme="majorHAnsi" w:hAnsiTheme="majorHAnsi"/>
              </w:rPr>
            </w:pPr>
            <w:r w:rsidRPr="00F828FD">
              <w:rPr>
                <w:rFonts w:eastAsia="Aptos" w:cs="Aptos" w:asciiTheme="majorHAnsi" w:hAnsiTheme="majorHAnsi"/>
              </w:rPr>
              <w:t>Projevila se v PS změna v šíři alternativ, které mají pacient</w:t>
            </w:r>
            <w:r w:rsidRPr="00F828FD" w:rsidR="00EA7601">
              <w:rPr>
                <w:rFonts w:eastAsia="Aptos" w:cs="Aptos" w:asciiTheme="majorHAnsi" w:hAnsiTheme="majorHAnsi"/>
              </w:rPr>
              <w:t>i</w:t>
            </w:r>
            <w:r w:rsidRPr="00F828FD">
              <w:rPr>
                <w:rFonts w:eastAsia="Aptos" w:cs="Aptos" w:asciiTheme="majorHAnsi" w:hAnsiTheme="majorHAnsi"/>
              </w:rPr>
              <w:t xml:space="preserve"> v oblasti psychiatrické péče v regionu?</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00CB3381" w:rsidP="7A5F7E7C" w:rsidRDefault="00CB3381" w14:paraId="2BC7C619" w14:textId="5B3D8320">
            <w:pPr>
              <w:rPr>
                <w:rFonts w:ascii="Segoe UI Symbol" w:hAnsi="Segoe UI Symbol" w:eastAsia="MS Gothic" w:cs="Segoe UI Symbol"/>
                <w:b/>
                <w:bCs/>
                <w:lang w:val="en-US"/>
              </w:rPr>
            </w:pPr>
            <w:proofErr w:type="spellStart"/>
            <w:r w:rsidRPr="00F828FD">
              <w:rPr>
                <w:rFonts w:ascii="Segoe UI Symbol" w:hAnsi="Segoe UI Symbol" w:eastAsia="MS Gothic" w:cs="Segoe UI Symbol"/>
                <w:b/>
                <w:bCs/>
                <w:lang w:val="en-US"/>
              </w:rPr>
              <w:t>Spíše</w:t>
            </w:r>
            <w:proofErr w:type="spellEnd"/>
            <w:r w:rsidRPr="00F828FD">
              <w:rPr>
                <w:rFonts w:ascii="Segoe UI Symbol" w:hAnsi="Segoe UI Symbol" w:eastAsia="MS Gothic" w:cs="Segoe UI Symbol"/>
                <w:b/>
                <w:bCs/>
                <w:lang w:val="en-US"/>
              </w:rPr>
              <w:t xml:space="preserve"> </w:t>
            </w:r>
            <w:r w:rsidRPr="00F828FD" w:rsidR="008F0882">
              <w:rPr>
                <w:rFonts w:ascii="Segoe UI Symbol" w:hAnsi="Segoe UI Symbol" w:eastAsia="MS Gothic" w:cs="Segoe UI Symbol"/>
                <w:b/>
                <w:bCs/>
                <w:lang w:val="en-US"/>
              </w:rPr>
              <w:t>ANO</w:t>
            </w:r>
          </w:p>
          <w:p w:rsidRPr="00F828FD" w:rsidR="3BF45301" w:rsidP="7A5F7E7C" w:rsidRDefault="3BF45301" w14:paraId="7EA37DFF" w14:textId="29A23AA0">
            <w:pPr>
              <w:rPr>
                <w:rFonts w:eastAsia="MS Gothic" w:cs="MS Gothic" w:asciiTheme="majorHAnsi" w:hAnsiTheme="majorHAnsi"/>
                <w:b/>
                <w:bCs/>
                <w:lang w:val="en-US"/>
              </w:rPr>
            </w:pPr>
          </w:p>
          <w:p w:rsidRPr="00F828FD" w:rsidR="3BF45301" w:rsidP="7A5F7E7C" w:rsidRDefault="3BF45301" w14:paraId="3DC82A2F" w14:textId="5DBE9FBA">
            <w:pPr>
              <w:rPr>
                <w:rFonts w:eastAsia="MS Gothic" w:cs="MS Gothic" w:asciiTheme="majorHAnsi" w:hAnsiTheme="majorHAnsi"/>
                <w:b/>
                <w:bCs/>
                <w:lang w:val="en-US"/>
              </w:rPr>
            </w:pP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7A5F7E7C" w:rsidRDefault="008F0882" w14:paraId="39288524" w14:textId="2B648A6D">
            <w:pPr>
              <w:rPr>
                <w:rFonts w:eastAsia="Aptos" w:cs="Aptos" w:asciiTheme="majorHAnsi" w:hAnsiTheme="majorHAnsi"/>
              </w:rPr>
            </w:pPr>
            <w:r w:rsidRPr="00F828FD">
              <w:rPr>
                <w:rFonts w:eastAsia="Aptos" w:cs="Aptos" w:asciiTheme="majorHAnsi" w:hAnsiTheme="majorHAnsi"/>
              </w:rPr>
              <w:t>Zejména díky obousměrnému toku informací a komunikace</w:t>
            </w:r>
            <w:r w:rsidR="00727E96">
              <w:rPr>
                <w:rFonts w:eastAsia="Aptos" w:cs="Aptos" w:asciiTheme="majorHAnsi" w:hAnsiTheme="majorHAnsi"/>
              </w:rPr>
              <w:t>.</w:t>
            </w:r>
          </w:p>
        </w:tc>
      </w:tr>
      <w:tr w:rsidRPr="00E53D98" w:rsidR="3BF45301" w:rsidTr="26DF1B70" w14:paraId="3BC33D7A"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3BF45301" w:rsidRDefault="3BF45301" w14:paraId="34E328D5" w14:textId="1D632262">
            <w:pPr>
              <w:rPr>
                <w:rFonts w:asciiTheme="majorHAnsi" w:hAnsiTheme="majorHAnsi"/>
              </w:rPr>
            </w:pPr>
            <w:r w:rsidRPr="00F828FD">
              <w:rPr>
                <w:rFonts w:eastAsia="Aptos" w:cs="Aptos" w:asciiTheme="majorHAnsi" w:hAnsiTheme="majorHAnsi"/>
              </w:rPr>
              <w:lastRenderedPageBreak/>
              <w:t>Změnila se dlouhodobá organizace/léčebný postup instituce v návaznosti na projekt IROP?</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7A5F7E7C" w:rsidRDefault="00FF016B" w14:paraId="25416FF3" w14:textId="39C4F0DA">
            <w:pPr>
              <w:rPr>
                <w:rFonts w:asciiTheme="majorHAnsi" w:hAnsiTheme="majorHAnsi"/>
              </w:rPr>
            </w:pPr>
            <w:r w:rsidRPr="00F828FD">
              <w:rPr>
                <w:rFonts w:asciiTheme="majorHAnsi" w:hAnsiTheme="majorHAnsi"/>
              </w:rPr>
              <w:t>ANO</w:t>
            </w:r>
          </w:p>
          <w:p w:rsidRPr="00F828FD" w:rsidR="3BF45301" w:rsidP="7A5F7E7C" w:rsidRDefault="3BF45301" w14:paraId="25841C9F" w14:textId="44963356">
            <w:pPr>
              <w:rPr>
                <w:rFonts w:eastAsia="MS Gothic" w:cs="MS Gothic" w:asciiTheme="majorHAnsi" w:hAnsiTheme="majorHAnsi"/>
                <w:b/>
                <w:bCs/>
                <w:lang w:val="en-US"/>
              </w:rPr>
            </w:pP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7A5F7E7C" w:rsidRDefault="027D6589" w14:paraId="2BBF9FC7" w14:textId="4DA76F45">
            <w:pPr>
              <w:rPr>
                <w:rFonts w:eastAsia="Aptos" w:cs="Aptos" w:asciiTheme="majorHAnsi" w:hAnsiTheme="majorHAnsi"/>
              </w:rPr>
            </w:pPr>
            <w:r w:rsidRPr="00F828FD">
              <w:rPr>
                <w:rFonts w:eastAsia="Aptos" w:cs="Aptos" w:asciiTheme="majorHAnsi" w:hAnsiTheme="majorHAnsi"/>
              </w:rPr>
              <w:t>Komentář:</w:t>
            </w:r>
            <w:r w:rsidRPr="00F828FD" w:rsidR="28039536">
              <w:rPr>
                <w:rFonts w:eastAsia="Aptos" w:cs="Aptos" w:asciiTheme="majorHAnsi" w:hAnsiTheme="majorHAnsi"/>
              </w:rPr>
              <w:t xml:space="preserve"> Ano, </w:t>
            </w:r>
            <w:r w:rsidRPr="00F828FD" w:rsidR="00B7224A">
              <w:rPr>
                <w:rFonts w:eastAsia="Aptos" w:cs="Aptos" w:asciiTheme="majorHAnsi" w:hAnsiTheme="majorHAnsi"/>
              </w:rPr>
              <w:t xml:space="preserve">ambulance </w:t>
            </w:r>
            <w:r w:rsidRPr="00F828FD" w:rsidR="28039536">
              <w:rPr>
                <w:rFonts w:eastAsia="Aptos" w:cs="Aptos" w:asciiTheme="majorHAnsi" w:hAnsiTheme="majorHAnsi"/>
              </w:rPr>
              <w:t xml:space="preserve">dle svých slov v období před projektem </w:t>
            </w:r>
            <w:r w:rsidRPr="00F828FD" w:rsidR="00047A94">
              <w:rPr>
                <w:rFonts w:eastAsia="Aptos" w:cs="Aptos" w:asciiTheme="majorHAnsi" w:hAnsiTheme="majorHAnsi"/>
              </w:rPr>
              <w:t>neměla</w:t>
            </w:r>
            <w:r w:rsidRPr="00F828FD" w:rsidR="28039536">
              <w:rPr>
                <w:rFonts w:eastAsia="Aptos" w:cs="Aptos" w:asciiTheme="majorHAnsi" w:hAnsiTheme="majorHAnsi"/>
              </w:rPr>
              <w:t xml:space="preserve"> tak rozvinutou spolupráci se sociálními službami a s ambulantními psychiatry v</w:t>
            </w:r>
            <w:r w:rsidR="00727E96">
              <w:rPr>
                <w:rFonts w:eastAsia="Aptos" w:cs="Aptos" w:asciiTheme="majorHAnsi" w:hAnsiTheme="majorHAnsi"/>
              </w:rPr>
              <w:t> </w:t>
            </w:r>
            <w:r w:rsidRPr="00F828FD" w:rsidR="28039536">
              <w:rPr>
                <w:rFonts w:eastAsia="Aptos" w:cs="Aptos" w:asciiTheme="majorHAnsi" w:hAnsiTheme="majorHAnsi"/>
              </w:rPr>
              <w:t>regionu</w:t>
            </w:r>
            <w:r w:rsidR="00727E96">
              <w:rPr>
                <w:rFonts w:eastAsia="Aptos" w:cs="Aptos" w:asciiTheme="majorHAnsi" w:hAnsiTheme="majorHAnsi"/>
              </w:rPr>
              <w:t>.</w:t>
            </w:r>
          </w:p>
        </w:tc>
      </w:tr>
      <w:tr w:rsidRPr="00E53D98" w:rsidR="3BF45301" w:rsidTr="26DF1B70" w14:paraId="33A551BC"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3BF45301" w:rsidRDefault="3BF45301" w14:paraId="3A1FEF0F" w14:textId="2FB09C8F">
            <w:pPr>
              <w:rPr>
                <w:rFonts w:asciiTheme="majorHAnsi" w:hAnsiTheme="majorHAnsi"/>
              </w:rPr>
            </w:pPr>
            <w:r w:rsidRPr="00F828FD">
              <w:rPr>
                <w:rFonts w:eastAsia="Aptos" w:cs="Aptos" w:asciiTheme="majorHAnsi" w:hAnsiTheme="majorHAnsi"/>
              </w:rPr>
              <w:t>Byly naplněny očekávané dopady, které si od projektu instituce slibovala?</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7A5F7E7C" w:rsidRDefault="00FF016B" w14:paraId="6A11C7BD" w14:textId="00101740">
            <w:pPr>
              <w:rPr>
                <w:rFonts w:asciiTheme="majorHAnsi" w:hAnsiTheme="majorHAnsi"/>
              </w:rPr>
            </w:pPr>
            <w:r w:rsidRPr="00F828FD">
              <w:rPr>
                <w:rFonts w:ascii="Segoe UI Symbol" w:hAnsi="Segoe UI Symbol" w:eastAsia="MS Gothic" w:cs="Segoe UI Symbol"/>
                <w:b/>
                <w:bCs/>
                <w:lang w:val="en-US"/>
              </w:rPr>
              <w:t>ANO</w:t>
            </w:r>
          </w:p>
          <w:p w:rsidRPr="00F828FD" w:rsidR="3BF45301" w:rsidP="7A5F7E7C" w:rsidRDefault="3BF45301" w14:paraId="0C90A803" w14:textId="298FAAA0">
            <w:pPr>
              <w:rPr>
                <w:rFonts w:eastAsia="MS Gothic" w:cs="MS Gothic" w:asciiTheme="majorHAnsi" w:hAnsiTheme="majorHAnsi"/>
                <w:b/>
                <w:bCs/>
                <w:lang w:val="en-US"/>
              </w:rPr>
            </w:pP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3BF45301" w:rsidRDefault="027D6589" w14:paraId="00471113" w14:textId="38891032">
            <w:pPr>
              <w:rPr>
                <w:rFonts w:asciiTheme="majorHAnsi" w:hAnsiTheme="majorHAnsi"/>
              </w:rPr>
            </w:pPr>
            <w:r w:rsidRPr="00F828FD">
              <w:rPr>
                <w:rFonts w:eastAsia="Aptos" w:cs="Aptos" w:asciiTheme="majorHAnsi" w:hAnsiTheme="majorHAnsi"/>
              </w:rPr>
              <w:t>Komentář:</w:t>
            </w:r>
            <w:r w:rsidRPr="00F828FD" w:rsidR="2D750087">
              <w:rPr>
                <w:rFonts w:eastAsia="Aptos" w:cs="Aptos" w:asciiTheme="majorHAnsi" w:hAnsiTheme="majorHAnsi"/>
              </w:rPr>
              <w:t xml:space="preserve"> </w:t>
            </w:r>
            <w:r w:rsidRPr="00F828FD" w:rsidR="00047A94">
              <w:rPr>
                <w:rFonts w:eastAsia="Aptos" w:cs="Aptos" w:asciiTheme="majorHAnsi" w:hAnsiTheme="majorHAnsi"/>
              </w:rPr>
              <w:t>mnohonásobn</w:t>
            </w:r>
            <w:r w:rsidRPr="00F828FD" w:rsidR="00740C87">
              <w:rPr>
                <w:rFonts w:eastAsia="Aptos" w:cs="Aptos" w:asciiTheme="majorHAnsi" w:hAnsiTheme="majorHAnsi"/>
              </w:rPr>
              <w:t>é</w:t>
            </w:r>
            <w:r w:rsidRPr="00F828FD" w:rsidR="00047A94">
              <w:rPr>
                <w:rFonts w:eastAsia="Aptos" w:cs="Aptos" w:asciiTheme="majorHAnsi" w:hAnsiTheme="majorHAnsi"/>
              </w:rPr>
              <w:t xml:space="preserve"> překročení užitné ploch</w:t>
            </w:r>
            <w:r w:rsidRPr="00F828FD" w:rsidR="00740C87">
              <w:rPr>
                <w:rFonts w:eastAsia="Aptos" w:cs="Aptos" w:asciiTheme="majorHAnsi" w:hAnsiTheme="majorHAnsi"/>
              </w:rPr>
              <w:t>y</w:t>
            </w:r>
            <w:r w:rsidRPr="00F828FD" w:rsidR="00047A94">
              <w:rPr>
                <w:rFonts w:eastAsia="Aptos" w:cs="Aptos" w:asciiTheme="majorHAnsi" w:hAnsiTheme="majorHAnsi"/>
              </w:rPr>
              <w:t xml:space="preserve"> ambulance Vyhlídka</w:t>
            </w:r>
            <w:r w:rsidRPr="00F828FD" w:rsidR="00C96C6E">
              <w:rPr>
                <w:rFonts w:eastAsia="Aptos" w:cs="Aptos" w:asciiTheme="majorHAnsi" w:hAnsiTheme="majorHAnsi"/>
              </w:rPr>
              <w:t xml:space="preserve">, nesrovnatelně lepší stacionární </w:t>
            </w:r>
            <w:r w:rsidRPr="00F828FD" w:rsidR="00F828FD">
              <w:rPr>
                <w:rFonts w:eastAsia="Aptos" w:cs="Aptos" w:asciiTheme="majorHAnsi" w:hAnsiTheme="majorHAnsi"/>
              </w:rPr>
              <w:t>pracoviště</w:t>
            </w:r>
            <w:r w:rsidR="00727E96">
              <w:rPr>
                <w:rFonts w:eastAsia="Aptos" w:cs="Aptos" w:asciiTheme="majorHAnsi" w:hAnsiTheme="majorHAnsi"/>
              </w:rPr>
              <w:t>.</w:t>
            </w:r>
          </w:p>
        </w:tc>
      </w:tr>
      <w:tr w:rsidRPr="00E53D98" w:rsidR="3BF45301" w:rsidTr="26DF1B70" w14:paraId="6514B9DB"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3BF45301" w:rsidRDefault="3BF45301" w14:paraId="1FC4D197" w14:textId="42E31857">
            <w:pPr>
              <w:rPr>
                <w:rFonts w:asciiTheme="majorHAnsi" w:hAnsiTheme="majorHAnsi"/>
              </w:rPr>
            </w:pPr>
            <w:r w:rsidRPr="00F828FD">
              <w:rPr>
                <w:rFonts w:eastAsia="Aptos" w:cs="Aptos" w:asciiTheme="majorHAnsi" w:hAnsiTheme="majorHAnsi"/>
              </w:rPr>
              <w:t>Je aktivita podpořena z projektu IROP zajištěna i po projektu?</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7A5F7E7C" w:rsidRDefault="00DE2BE6" w14:paraId="6F6C4504" w14:textId="1A70D353">
            <w:pPr>
              <w:rPr>
                <w:rFonts w:asciiTheme="majorHAnsi" w:hAnsiTheme="majorHAnsi"/>
              </w:rPr>
            </w:pPr>
            <w:r w:rsidRPr="00F828FD">
              <w:rPr>
                <w:rFonts w:ascii="Segoe UI Symbol" w:hAnsi="Segoe UI Symbol" w:eastAsia="MS Gothic" w:cs="Segoe UI Symbol"/>
                <w:b/>
                <w:bCs/>
                <w:lang w:val="en-US"/>
              </w:rPr>
              <w:t xml:space="preserve">SPÍŠE </w:t>
            </w:r>
            <w:r w:rsidRPr="00F828FD" w:rsidR="002A6220">
              <w:rPr>
                <w:rFonts w:ascii="Segoe UI Symbol" w:hAnsi="Segoe UI Symbol" w:eastAsia="MS Gothic" w:cs="Segoe UI Symbol"/>
                <w:b/>
                <w:bCs/>
                <w:lang w:val="en-US"/>
              </w:rPr>
              <w:t>ANO</w:t>
            </w:r>
          </w:p>
          <w:p w:rsidRPr="00F828FD" w:rsidR="3BF45301" w:rsidP="7A5F7E7C" w:rsidRDefault="3BF45301" w14:paraId="3DE7E252" w14:textId="10F82219">
            <w:pPr>
              <w:rPr>
                <w:rFonts w:eastAsia="MS Gothic" w:cs="MS Gothic" w:asciiTheme="majorHAnsi" w:hAnsiTheme="majorHAnsi"/>
                <w:b/>
                <w:bCs/>
                <w:lang w:val="en-US"/>
              </w:rPr>
            </w:pP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3BF45301" w:rsidRDefault="00B22531" w14:paraId="2F20ABAC" w14:textId="43D0B3A8">
            <w:pPr>
              <w:rPr>
                <w:rFonts w:asciiTheme="majorHAnsi" w:hAnsiTheme="majorHAnsi"/>
              </w:rPr>
            </w:pPr>
            <w:r w:rsidRPr="00F828FD">
              <w:rPr>
                <w:rFonts w:asciiTheme="majorHAnsi" w:hAnsiTheme="majorHAnsi"/>
              </w:rPr>
              <w:t>S výjimkou organizačních aspektů, které přinášejí více a více administrativní činnosti</w:t>
            </w:r>
            <w:r w:rsidRPr="00F828FD" w:rsidR="00B30420">
              <w:rPr>
                <w:rFonts w:asciiTheme="majorHAnsi" w:hAnsiTheme="majorHAnsi"/>
              </w:rPr>
              <w:t xml:space="preserve"> se udržitelnost projektu jako celku jeví spíše pravděpodobně</w:t>
            </w:r>
            <w:r w:rsidR="00727E96">
              <w:rPr>
                <w:rFonts w:asciiTheme="majorHAnsi" w:hAnsiTheme="majorHAnsi"/>
              </w:rPr>
              <w:t>.</w:t>
            </w:r>
          </w:p>
        </w:tc>
      </w:tr>
      <w:tr w:rsidRPr="00E53D98" w:rsidR="3BF45301" w:rsidTr="26DF1B70" w14:paraId="345005C6" w14:textId="77777777">
        <w:trPr>
          <w:trHeight w:val="300"/>
        </w:trPr>
        <w:tc>
          <w:tcPr>
            <w:tcW w:w="300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3BF45301" w:rsidRDefault="3BF45301" w14:paraId="1198612F" w14:textId="42D437E2">
            <w:pPr>
              <w:rPr>
                <w:rFonts w:asciiTheme="majorHAnsi" w:hAnsiTheme="majorHAnsi"/>
              </w:rPr>
            </w:pPr>
            <w:r w:rsidRPr="00F828FD">
              <w:rPr>
                <w:rFonts w:eastAsia="Aptos" w:cs="Aptos" w:asciiTheme="majorHAnsi" w:hAnsiTheme="majorHAnsi"/>
              </w:rPr>
              <w:t>Dopad projektu na vývoj v instituci je z PS jasně patrný (PS dokládá kauzální souvislost mezi projektem a klíčovými pozitivními změnami v rozvoji psychiatrické péče)?</w:t>
            </w:r>
          </w:p>
        </w:tc>
        <w:tc>
          <w:tcPr>
            <w:tcW w:w="124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7F316AA1" w:rsidP="7A5F7E7C" w:rsidRDefault="002A6220" w14:paraId="0713C3AE" w14:textId="1C49A738">
            <w:pPr>
              <w:rPr>
                <w:rFonts w:asciiTheme="majorHAnsi" w:hAnsiTheme="majorHAnsi"/>
              </w:rPr>
            </w:pPr>
            <w:r w:rsidRPr="00F828FD">
              <w:rPr>
                <w:rFonts w:ascii="Segoe UI Symbol" w:hAnsi="Segoe UI Symbol" w:eastAsia="MS Gothic" w:cs="Segoe UI Symbol"/>
                <w:b/>
                <w:bCs/>
                <w:lang w:val="en-US"/>
              </w:rPr>
              <w:t>ANO</w:t>
            </w:r>
          </w:p>
          <w:p w:rsidRPr="00F828FD" w:rsidR="7A5F7E7C" w:rsidP="7A5F7E7C" w:rsidRDefault="7A5F7E7C" w14:paraId="7A430852" w14:textId="2FF86E35">
            <w:pPr>
              <w:rPr>
                <w:rFonts w:eastAsia="MS Gothic" w:cs="MS Gothic" w:asciiTheme="majorHAnsi" w:hAnsiTheme="majorHAnsi"/>
                <w:b/>
                <w:bCs/>
              </w:rPr>
            </w:pPr>
          </w:p>
          <w:p w:rsidRPr="00F828FD" w:rsidR="3BF45301" w:rsidP="3BF45301" w:rsidRDefault="3BF45301" w14:paraId="00B352EA" w14:textId="7B30DD92">
            <w:pPr>
              <w:rPr>
                <w:rFonts w:asciiTheme="majorHAnsi" w:hAnsiTheme="majorHAnsi"/>
              </w:rPr>
            </w:pPr>
            <w:r w:rsidRPr="00F828FD">
              <w:rPr>
                <w:rFonts w:eastAsia="MS Gothic" w:cs="MS Gothic" w:asciiTheme="majorHAnsi" w:hAnsiTheme="majorHAnsi"/>
                <w:b/>
                <w:bCs/>
              </w:rPr>
              <w:t xml:space="preserve"> </w:t>
            </w:r>
          </w:p>
        </w:tc>
        <w:tc>
          <w:tcPr>
            <w:tcW w:w="476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828FD" w:rsidR="3BF45301" w:rsidP="7A5F7E7C" w:rsidRDefault="005442E4" w14:paraId="632079E1" w14:textId="61183571">
            <w:pPr>
              <w:rPr>
                <w:rFonts w:eastAsia="Aptos" w:cs="Aptos" w:asciiTheme="majorHAnsi" w:hAnsiTheme="majorHAnsi"/>
              </w:rPr>
            </w:pPr>
            <w:r w:rsidRPr="00F828FD">
              <w:rPr>
                <w:rFonts w:eastAsia="Aptos" w:cs="Aptos" w:asciiTheme="majorHAnsi" w:hAnsiTheme="majorHAnsi"/>
              </w:rPr>
              <w:t xml:space="preserve">Hlavním impulsem pro změnu </w:t>
            </w:r>
            <w:r w:rsidRPr="00F828FD" w:rsidR="0089323F">
              <w:rPr>
                <w:rFonts w:eastAsia="Aptos" w:cs="Aptos" w:asciiTheme="majorHAnsi" w:hAnsiTheme="majorHAnsi"/>
              </w:rPr>
              <w:t xml:space="preserve">psychiatrické péče byla její reforma. Pokud jde o </w:t>
            </w:r>
            <w:r w:rsidRPr="00F828FD" w:rsidR="00F828FD">
              <w:rPr>
                <w:rFonts w:eastAsia="Aptos" w:cs="Aptos" w:asciiTheme="majorHAnsi" w:hAnsiTheme="majorHAnsi"/>
              </w:rPr>
              <w:t>projekt Ambulance</w:t>
            </w:r>
            <w:r w:rsidRPr="00F828FD" w:rsidR="008827F7">
              <w:rPr>
                <w:rFonts w:eastAsia="Aptos" w:cs="Aptos" w:asciiTheme="majorHAnsi" w:hAnsiTheme="majorHAnsi"/>
              </w:rPr>
              <w:t xml:space="preserve"> Vyhlídka, </w:t>
            </w:r>
            <w:r w:rsidRPr="00F828FD" w:rsidR="00C92E0C">
              <w:rPr>
                <w:rFonts w:eastAsia="Aptos" w:cs="Aptos" w:asciiTheme="majorHAnsi" w:hAnsiTheme="majorHAnsi"/>
              </w:rPr>
              <w:t>vysoce převažují pozitivní změny</w:t>
            </w:r>
            <w:r w:rsidRPr="00F828FD" w:rsidR="00C2286E">
              <w:rPr>
                <w:rFonts w:eastAsia="Aptos" w:cs="Aptos" w:asciiTheme="majorHAnsi" w:hAnsiTheme="majorHAnsi"/>
              </w:rPr>
              <w:t xml:space="preserve">, kauzální </w:t>
            </w:r>
            <w:r w:rsidRPr="00F828FD" w:rsidR="00E15BDA">
              <w:rPr>
                <w:rFonts w:eastAsia="Aptos" w:cs="Aptos" w:asciiTheme="majorHAnsi" w:hAnsiTheme="majorHAnsi"/>
              </w:rPr>
              <w:t>souvislost máme za prokázanou.</w:t>
            </w:r>
          </w:p>
        </w:tc>
      </w:tr>
    </w:tbl>
    <w:p w:rsidR="7FF4B22D" w:rsidP="00DE2BE6" w:rsidRDefault="7FF4B22D" w14:paraId="53D4F7F7" w14:textId="3540A60A">
      <w:pPr>
        <w:spacing w:line="278" w:lineRule="auto"/>
        <w:rPr>
          <w:rFonts w:ascii="Aptos" w:hAnsi="Aptos" w:eastAsia="Aptos" w:cs="Aptos"/>
        </w:rPr>
      </w:pPr>
    </w:p>
    <w:sectPr w:rsidR="7FF4B22D">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951AD" w:rsidP="00835D91" w:rsidRDefault="007951AD" w14:paraId="1C2F657E" w14:textId="77777777">
      <w:pPr>
        <w:spacing w:after="0" w:line="240" w:lineRule="auto"/>
      </w:pPr>
      <w:r>
        <w:separator/>
      </w:r>
    </w:p>
  </w:endnote>
  <w:endnote w:type="continuationSeparator" w:id="0">
    <w:p w:rsidR="007951AD" w:rsidP="00835D91" w:rsidRDefault="007951AD" w14:paraId="227454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951AD" w:rsidP="00835D91" w:rsidRDefault="007951AD" w14:paraId="28683457" w14:textId="77777777">
      <w:pPr>
        <w:spacing w:after="0" w:line="240" w:lineRule="auto"/>
      </w:pPr>
      <w:r>
        <w:separator/>
      </w:r>
    </w:p>
  </w:footnote>
  <w:footnote w:type="continuationSeparator" w:id="0">
    <w:p w:rsidR="007951AD" w:rsidP="00835D91" w:rsidRDefault="007951AD" w14:paraId="3FAE4F1D" w14:textId="77777777">
      <w:pPr>
        <w:spacing w:after="0" w:line="240" w:lineRule="auto"/>
      </w:pPr>
      <w:r>
        <w:continuationSeparator/>
      </w:r>
    </w:p>
  </w:footnote>
  <w:footnote w:id="1">
    <w:p w:rsidR="00835D91" w:rsidRDefault="00835D91" w14:paraId="155A1AFB" w14:textId="0E94A5AA">
      <w:pPr>
        <w:pStyle w:val="FootnoteText"/>
      </w:pPr>
      <w:r>
        <w:rPr>
          <w:rStyle w:val="FootnoteReference"/>
        </w:rPr>
        <w:footnoteRef/>
      </w:r>
      <w:r>
        <w:t xml:space="preserve"> </w:t>
      </w:r>
      <w:r w:rsidR="00BF6626">
        <w:t>Vedoucí lékař</w:t>
      </w:r>
      <w:r w:rsidR="00B00C88">
        <w:t xml:space="preserve"> a vedoucí osoba příjemce v jedné osobě. </w:t>
      </w:r>
    </w:p>
  </w:footnote>
  <w:footnote w:id="2">
    <w:p w:rsidR="008A0A21" w:rsidRDefault="008A0A21" w14:paraId="0799BC09" w14:textId="0EB08113">
      <w:pPr>
        <w:pStyle w:val="FootnoteText"/>
      </w:pPr>
      <w:r>
        <w:rPr>
          <w:rStyle w:val="FootnoteReference"/>
        </w:rPr>
        <w:footnoteRef/>
      </w:r>
      <w:r>
        <w:t xml:space="preserve"> </w:t>
      </w:r>
      <w:r w:rsidR="003E5281">
        <w:t xml:space="preserve">Toto nenápadné tvrzení znamená, že </w:t>
      </w:r>
      <w:r w:rsidR="0083762A">
        <w:t>celá</w:t>
      </w:r>
      <w:r w:rsidR="003E5281">
        <w:t xml:space="preserve"> část PS pod kódem E</w:t>
      </w:r>
      <w:r w:rsidR="00344B73">
        <w:t>O 9</w:t>
      </w:r>
      <w:r w:rsidR="003F009A">
        <w:t xml:space="preserve"> </w:t>
      </w:r>
      <w:r w:rsidR="003E20D3">
        <w:t>týkající se</w:t>
      </w:r>
      <w:r w:rsidR="00C45FD3">
        <w:t xml:space="preserve"> komunitní péče </w:t>
      </w:r>
      <w:r w:rsidR="003F009A">
        <w:t xml:space="preserve">je pro Ambulanci </w:t>
      </w:r>
      <w:r w:rsidR="0083762A">
        <w:t>V</w:t>
      </w:r>
      <w:r w:rsidR="003F009A">
        <w:t xml:space="preserve">yhlídka </w:t>
      </w:r>
      <w:r w:rsidR="00C45FD3">
        <w:t xml:space="preserve">irelevantní a nemůže být </w:t>
      </w:r>
      <w:r w:rsidR="00C7640D">
        <w:t>odpovězena a zařazena do PS</w:t>
      </w:r>
    </w:p>
  </w:footnote>
  <w:footnote w:id="3">
    <w:p w:rsidR="00BA345B" w:rsidRDefault="00BA345B" w14:paraId="1DB360D9" w14:textId="45261192">
      <w:pPr>
        <w:pStyle w:val="FootnoteText"/>
      </w:pPr>
      <w:r>
        <w:rPr>
          <w:rStyle w:val="FootnoteReference"/>
        </w:rPr>
        <w:footnoteRef/>
      </w:r>
      <w:r>
        <w:t xml:space="preserve"> </w:t>
      </w:r>
      <w:r w:rsidR="00AA6F37">
        <w:t>Stacionář byl vybudován v rámci projektu</w:t>
      </w:r>
      <w:r w:rsidR="008F076E">
        <w:t xml:space="preserve"> IROP,</w:t>
      </w:r>
      <w:r w:rsidR="00AA6F37">
        <w:t xml:space="preserve"> ale </w:t>
      </w:r>
      <w:r w:rsidR="008F076E">
        <w:t>A</w:t>
      </w:r>
      <w:r w:rsidR="00AA6F37">
        <w:t>mbulance</w:t>
      </w:r>
      <w:r w:rsidR="008F076E">
        <w:t xml:space="preserve"> Vyhlídka</w:t>
      </w:r>
      <w:r w:rsidR="00AA6F37">
        <w:t xml:space="preserve"> se profiluje pouze jako ambulance</w:t>
      </w:r>
      <w:r w:rsidR="008F076E">
        <w:t xml:space="preserve"> (se službami stacionáře</w:t>
      </w:r>
      <w:r w:rsidR="00986BF4">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56D0"/>
    <w:multiLevelType w:val="hybridMultilevel"/>
    <w:tmpl w:val="B7D0360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 w15:restartNumberingAfterBreak="0">
    <w:nsid w:val="20341E0C"/>
    <w:multiLevelType w:val="hybridMultilevel"/>
    <w:tmpl w:val="EEAA9A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516304"/>
    <w:multiLevelType w:val="hybridMultilevel"/>
    <w:tmpl w:val="BEB495C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 w15:restartNumberingAfterBreak="0">
    <w:nsid w:val="2B5610CE"/>
    <w:multiLevelType w:val="hybridMultilevel"/>
    <w:tmpl w:val="5F9EA478"/>
    <w:lvl w:ilvl="0" w:tplc="14E4CA3E">
      <w:start w:val="1"/>
      <w:numFmt w:val="bullet"/>
      <w:lvlText w:val="·"/>
      <w:lvlJc w:val="left"/>
      <w:pPr>
        <w:ind w:left="720" w:hanging="360"/>
      </w:pPr>
      <w:rPr>
        <w:rFonts w:hint="default" w:ascii="Symbol" w:hAnsi="Symbol"/>
      </w:rPr>
    </w:lvl>
    <w:lvl w:ilvl="1" w:tplc="4148F3EE">
      <w:start w:val="1"/>
      <w:numFmt w:val="bullet"/>
      <w:lvlText w:val="o"/>
      <w:lvlJc w:val="left"/>
      <w:pPr>
        <w:ind w:left="1440" w:hanging="360"/>
      </w:pPr>
      <w:rPr>
        <w:rFonts w:hint="default" w:ascii="Courier New" w:hAnsi="Courier New"/>
      </w:rPr>
    </w:lvl>
    <w:lvl w:ilvl="2" w:tplc="7E285870">
      <w:start w:val="1"/>
      <w:numFmt w:val="bullet"/>
      <w:lvlText w:val=""/>
      <w:lvlJc w:val="left"/>
      <w:pPr>
        <w:ind w:left="2160" w:hanging="360"/>
      </w:pPr>
      <w:rPr>
        <w:rFonts w:hint="default" w:ascii="Wingdings" w:hAnsi="Wingdings"/>
      </w:rPr>
    </w:lvl>
    <w:lvl w:ilvl="3" w:tplc="3F54D28A">
      <w:start w:val="1"/>
      <w:numFmt w:val="bullet"/>
      <w:lvlText w:val=""/>
      <w:lvlJc w:val="left"/>
      <w:pPr>
        <w:ind w:left="2880" w:hanging="360"/>
      </w:pPr>
      <w:rPr>
        <w:rFonts w:hint="default" w:ascii="Symbol" w:hAnsi="Symbol"/>
      </w:rPr>
    </w:lvl>
    <w:lvl w:ilvl="4" w:tplc="81866464">
      <w:start w:val="1"/>
      <w:numFmt w:val="bullet"/>
      <w:lvlText w:val="o"/>
      <w:lvlJc w:val="left"/>
      <w:pPr>
        <w:ind w:left="3600" w:hanging="360"/>
      </w:pPr>
      <w:rPr>
        <w:rFonts w:hint="default" w:ascii="Courier New" w:hAnsi="Courier New"/>
      </w:rPr>
    </w:lvl>
    <w:lvl w:ilvl="5" w:tplc="E94214D8">
      <w:start w:val="1"/>
      <w:numFmt w:val="bullet"/>
      <w:lvlText w:val=""/>
      <w:lvlJc w:val="left"/>
      <w:pPr>
        <w:ind w:left="4320" w:hanging="360"/>
      </w:pPr>
      <w:rPr>
        <w:rFonts w:hint="default" w:ascii="Wingdings" w:hAnsi="Wingdings"/>
      </w:rPr>
    </w:lvl>
    <w:lvl w:ilvl="6" w:tplc="FC7250B0">
      <w:start w:val="1"/>
      <w:numFmt w:val="bullet"/>
      <w:lvlText w:val=""/>
      <w:lvlJc w:val="left"/>
      <w:pPr>
        <w:ind w:left="5040" w:hanging="360"/>
      </w:pPr>
      <w:rPr>
        <w:rFonts w:hint="default" w:ascii="Symbol" w:hAnsi="Symbol"/>
      </w:rPr>
    </w:lvl>
    <w:lvl w:ilvl="7" w:tplc="C226E1DE">
      <w:start w:val="1"/>
      <w:numFmt w:val="bullet"/>
      <w:lvlText w:val="o"/>
      <w:lvlJc w:val="left"/>
      <w:pPr>
        <w:ind w:left="5760" w:hanging="360"/>
      </w:pPr>
      <w:rPr>
        <w:rFonts w:hint="default" w:ascii="Courier New" w:hAnsi="Courier New"/>
      </w:rPr>
    </w:lvl>
    <w:lvl w:ilvl="8" w:tplc="B2BA2A9E">
      <w:start w:val="1"/>
      <w:numFmt w:val="bullet"/>
      <w:lvlText w:val=""/>
      <w:lvlJc w:val="left"/>
      <w:pPr>
        <w:ind w:left="6480" w:hanging="360"/>
      </w:pPr>
      <w:rPr>
        <w:rFonts w:hint="default" w:ascii="Wingdings" w:hAnsi="Wingdings"/>
      </w:rPr>
    </w:lvl>
  </w:abstractNum>
  <w:abstractNum w:abstractNumId="4" w15:restartNumberingAfterBreak="0">
    <w:nsid w:val="2D8D321F"/>
    <w:multiLevelType w:val="multilevel"/>
    <w:tmpl w:val="FA4CEB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501DF19"/>
    <w:multiLevelType w:val="hybridMultilevel"/>
    <w:tmpl w:val="77821040"/>
    <w:lvl w:ilvl="0" w:tplc="C6AC287C">
      <w:start w:val="1"/>
      <w:numFmt w:val="bullet"/>
      <w:lvlText w:val="-"/>
      <w:lvlJc w:val="left"/>
      <w:pPr>
        <w:ind w:left="720" w:hanging="360"/>
      </w:pPr>
      <w:rPr>
        <w:rFonts w:hint="default" w:ascii="Aptos" w:hAnsi="Aptos"/>
      </w:rPr>
    </w:lvl>
    <w:lvl w:ilvl="1" w:tplc="6AA24D7A">
      <w:start w:val="1"/>
      <w:numFmt w:val="bullet"/>
      <w:lvlText w:val="o"/>
      <w:lvlJc w:val="left"/>
      <w:pPr>
        <w:ind w:left="1440" w:hanging="360"/>
      </w:pPr>
      <w:rPr>
        <w:rFonts w:hint="default" w:ascii="Courier New" w:hAnsi="Courier New"/>
      </w:rPr>
    </w:lvl>
    <w:lvl w:ilvl="2" w:tplc="CE10DFFC">
      <w:start w:val="1"/>
      <w:numFmt w:val="bullet"/>
      <w:lvlText w:val=""/>
      <w:lvlJc w:val="left"/>
      <w:pPr>
        <w:ind w:left="2160" w:hanging="360"/>
      </w:pPr>
      <w:rPr>
        <w:rFonts w:hint="default" w:ascii="Wingdings" w:hAnsi="Wingdings"/>
      </w:rPr>
    </w:lvl>
    <w:lvl w:ilvl="3" w:tplc="5A861F8A">
      <w:start w:val="1"/>
      <w:numFmt w:val="bullet"/>
      <w:lvlText w:val=""/>
      <w:lvlJc w:val="left"/>
      <w:pPr>
        <w:ind w:left="2880" w:hanging="360"/>
      </w:pPr>
      <w:rPr>
        <w:rFonts w:hint="default" w:ascii="Symbol" w:hAnsi="Symbol"/>
      </w:rPr>
    </w:lvl>
    <w:lvl w:ilvl="4" w:tplc="45AC5860">
      <w:start w:val="1"/>
      <w:numFmt w:val="bullet"/>
      <w:lvlText w:val="o"/>
      <w:lvlJc w:val="left"/>
      <w:pPr>
        <w:ind w:left="3600" w:hanging="360"/>
      </w:pPr>
      <w:rPr>
        <w:rFonts w:hint="default" w:ascii="Courier New" w:hAnsi="Courier New"/>
      </w:rPr>
    </w:lvl>
    <w:lvl w:ilvl="5" w:tplc="E3A4B796">
      <w:start w:val="1"/>
      <w:numFmt w:val="bullet"/>
      <w:lvlText w:val=""/>
      <w:lvlJc w:val="left"/>
      <w:pPr>
        <w:ind w:left="4320" w:hanging="360"/>
      </w:pPr>
      <w:rPr>
        <w:rFonts w:hint="default" w:ascii="Wingdings" w:hAnsi="Wingdings"/>
      </w:rPr>
    </w:lvl>
    <w:lvl w:ilvl="6" w:tplc="A300A8CE">
      <w:start w:val="1"/>
      <w:numFmt w:val="bullet"/>
      <w:lvlText w:val=""/>
      <w:lvlJc w:val="left"/>
      <w:pPr>
        <w:ind w:left="5040" w:hanging="360"/>
      </w:pPr>
      <w:rPr>
        <w:rFonts w:hint="default" w:ascii="Symbol" w:hAnsi="Symbol"/>
      </w:rPr>
    </w:lvl>
    <w:lvl w:ilvl="7" w:tplc="75B8A4CE">
      <w:start w:val="1"/>
      <w:numFmt w:val="bullet"/>
      <w:lvlText w:val="o"/>
      <w:lvlJc w:val="left"/>
      <w:pPr>
        <w:ind w:left="5760" w:hanging="360"/>
      </w:pPr>
      <w:rPr>
        <w:rFonts w:hint="default" w:ascii="Courier New" w:hAnsi="Courier New"/>
      </w:rPr>
    </w:lvl>
    <w:lvl w:ilvl="8" w:tplc="FDF09C8C">
      <w:start w:val="1"/>
      <w:numFmt w:val="bullet"/>
      <w:lvlText w:val=""/>
      <w:lvlJc w:val="left"/>
      <w:pPr>
        <w:ind w:left="6480" w:hanging="360"/>
      </w:pPr>
      <w:rPr>
        <w:rFonts w:hint="default" w:ascii="Wingdings" w:hAnsi="Wingdings"/>
      </w:rPr>
    </w:lvl>
  </w:abstractNum>
  <w:abstractNum w:abstractNumId="6" w15:restartNumberingAfterBreak="0">
    <w:nsid w:val="4B557F49"/>
    <w:multiLevelType w:val="hybridMultilevel"/>
    <w:tmpl w:val="0C1AB8D4"/>
    <w:lvl w:ilvl="0" w:tplc="176E3FA2">
      <w:start w:val="1"/>
      <w:numFmt w:val="upperLetter"/>
      <w:lvlText w:val="%1."/>
      <w:lvlJc w:val="left"/>
      <w:pPr>
        <w:ind w:left="720" w:hanging="360"/>
      </w:pPr>
    </w:lvl>
    <w:lvl w:ilvl="1" w:tplc="AC722948">
      <w:start w:val="1"/>
      <w:numFmt w:val="lowerLetter"/>
      <w:lvlText w:val="%2."/>
      <w:lvlJc w:val="left"/>
      <w:pPr>
        <w:ind w:left="1440" w:hanging="360"/>
      </w:pPr>
    </w:lvl>
    <w:lvl w:ilvl="2" w:tplc="10DC4CC6">
      <w:start w:val="1"/>
      <w:numFmt w:val="lowerRoman"/>
      <w:lvlText w:val="%3."/>
      <w:lvlJc w:val="right"/>
      <w:pPr>
        <w:ind w:left="2160" w:hanging="180"/>
      </w:pPr>
    </w:lvl>
    <w:lvl w:ilvl="3" w:tplc="D90A1380">
      <w:start w:val="1"/>
      <w:numFmt w:val="decimal"/>
      <w:lvlText w:val="%4."/>
      <w:lvlJc w:val="left"/>
      <w:pPr>
        <w:ind w:left="2880" w:hanging="360"/>
      </w:pPr>
    </w:lvl>
    <w:lvl w:ilvl="4" w:tplc="61FC76C0">
      <w:start w:val="1"/>
      <w:numFmt w:val="lowerLetter"/>
      <w:lvlText w:val="%5."/>
      <w:lvlJc w:val="left"/>
      <w:pPr>
        <w:ind w:left="3600" w:hanging="360"/>
      </w:pPr>
    </w:lvl>
    <w:lvl w:ilvl="5" w:tplc="0F1C14AC">
      <w:start w:val="1"/>
      <w:numFmt w:val="lowerRoman"/>
      <w:lvlText w:val="%6."/>
      <w:lvlJc w:val="right"/>
      <w:pPr>
        <w:ind w:left="4320" w:hanging="180"/>
      </w:pPr>
    </w:lvl>
    <w:lvl w:ilvl="6" w:tplc="63FE7B08">
      <w:start w:val="1"/>
      <w:numFmt w:val="decimal"/>
      <w:lvlText w:val="%7."/>
      <w:lvlJc w:val="left"/>
      <w:pPr>
        <w:ind w:left="5040" w:hanging="360"/>
      </w:pPr>
    </w:lvl>
    <w:lvl w:ilvl="7" w:tplc="65E0BFE8">
      <w:start w:val="1"/>
      <w:numFmt w:val="lowerLetter"/>
      <w:lvlText w:val="%8."/>
      <w:lvlJc w:val="left"/>
      <w:pPr>
        <w:ind w:left="5760" w:hanging="360"/>
      </w:pPr>
    </w:lvl>
    <w:lvl w:ilvl="8" w:tplc="97BC8270">
      <w:start w:val="1"/>
      <w:numFmt w:val="lowerRoman"/>
      <w:lvlText w:val="%9."/>
      <w:lvlJc w:val="right"/>
      <w:pPr>
        <w:ind w:left="6480" w:hanging="180"/>
      </w:pPr>
    </w:lvl>
  </w:abstractNum>
  <w:abstractNum w:abstractNumId="7" w15:restartNumberingAfterBreak="0">
    <w:nsid w:val="4DA44DC1"/>
    <w:multiLevelType w:val="hybridMultilevel"/>
    <w:tmpl w:val="72243BE6"/>
    <w:lvl w:ilvl="0" w:tplc="29F88C52">
      <w:start w:val="1"/>
      <w:numFmt w:val="bullet"/>
      <w:lvlText w:val="-"/>
      <w:lvlJc w:val="left"/>
      <w:pPr>
        <w:ind w:left="720" w:hanging="360"/>
      </w:pPr>
      <w:rPr>
        <w:rFonts w:hint="default" w:ascii="Aptos" w:hAnsi="Aptos" w:eastAsiaTheme="minorHAnsi" w:cstheme="minorBid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 w15:restartNumberingAfterBreak="0">
    <w:nsid w:val="51712C15"/>
    <w:multiLevelType w:val="hybridMultilevel"/>
    <w:tmpl w:val="B038CA0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 w15:restartNumberingAfterBreak="0">
    <w:nsid w:val="6C91450F"/>
    <w:multiLevelType w:val="hybridMultilevel"/>
    <w:tmpl w:val="276CDD02"/>
    <w:lvl w:ilvl="0" w:tplc="04050001">
      <w:start w:val="1"/>
      <w:numFmt w:val="bullet"/>
      <w:lvlText w:val=""/>
      <w:lvlJc w:val="left"/>
      <w:pPr>
        <w:ind w:left="766" w:hanging="360"/>
      </w:pPr>
      <w:rPr>
        <w:rFonts w:hint="default" w:ascii="Symbol" w:hAnsi="Symbol"/>
      </w:rPr>
    </w:lvl>
    <w:lvl w:ilvl="1" w:tplc="04050003" w:tentative="1">
      <w:start w:val="1"/>
      <w:numFmt w:val="bullet"/>
      <w:lvlText w:val="o"/>
      <w:lvlJc w:val="left"/>
      <w:pPr>
        <w:ind w:left="1486" w:hanging="360"/>
      </w:pPr>
      <w:rPr>
        <w:rFonts w:hint="default" w:ascii="Courier New" w:hAnsi="Courier New" w:cs="Courier New"/>
      </w:rPr>
    </w:lvl>
    <w:lvl w:ilvl="2" w:tplc="04050005" w:tentative="1">
      <w:start w:val="1"/>
      <w:numFmt w:val="bullet"/>
      <w:lvlText w:val=""/>
      <w:lvlJc w:val="left"/>
      <w:pPr>
        <w:ind w:left="2206" w:hanging="360"/>
      </w:pPr>
      <w:rPr>
        <w:rFonts w:hint="default" w:ascii="Wingdings" w:hAnsi="Wingdings"/>
      </w:rPr>
    </w:lvl>
    <w:lvl w:ilvl="3" w:tplc="04050001" w:tentative="1">
      <w:start w:val="1"/>
      <w:numFmt w:val="bullet"/>
      <w:lvlText w:val=""/>
      <w:lvlJc w:val="left"/>
      <w:pPr>
        <w:ind w:left="2926" w:hanging="360"/>
      </w:pPr>
      <w:rPr>
        <w:rFonts w:hint="default" w:ascii="Symbol" w:hAnsi="Symbol"/>
      </w:rPr>
    </w:lvl>
    <w:lvl w:ilvl="4" w:tplc="04050003" w:tentative="1">
      <w:start w:val="1"/>
      <w:numFmt w:val="bullet"/>
      <w:lvlText w:val="o"/>
      <w:lvlJc w:val="left"/>
      <w:pPr>
        <w:ind w:left="3646" w:hanging="360"/>
      </w:pPr>
      <w:rPr>
        <w:rFonts w:hint="default" w:ascii="Courier New" w:hAnsi="Courier New" w:cs="Courier New"/>
      </w:rPr>
    </w:lvl>
    <w:lvl w:ilvl="5" w:tplc="04050005" w:tentative="1">
      <w:start w:val="1"/>
      <w:numFmt w:val="bullet"/>
      <w:lvlText w:val=""/>
      <w:lvlJc w:val="left"/>
      <w:pPr>
        <w:ind w:left="4366" w:hanging="360"/>
      </w:pPr>
      <w:rPr>
        <w:rFonts w:hint="default" w:ascii="Wingdings" w:hAnsi="Wingdings"/>
      </w:rPr>
    </w:lvl>
    <w:lvl w:ilvl="6" w:tplc="04050001" w:tentative="1">
      <w:start w:val="1"/>
      <w:numFmt w:val="bullet"/>
      <w:lvlText w:val=""/>
      <w:lvlJc w:val="left"/>
      <w:pPr>
        <w:ind w:left="5086" w:hanging="360"/>
      </w:pPr>
      <w:rPr>
        <w:rFonts w:hint="default" w:ascii="Symbol" w:hAnsi="Symbol"/>
      </w:rPr>
    </w:lvl>
    <w:lvl w:ilvl="7" w:tplc="04050003" w:tentative="1">
      <w:start w:val="1"/>
      <w:numFmt w:val="bullet"/>
      <w:lvlText w:val="o"/>
      <w:lvlJc w:val="left"/>
      <w:pPr>
        <w:ind w:left="5806" w:hanging="360"/>
      </w:pPr>
      <w:rPr>
        <w:rFonts w:hint="default" w:ascii="Courier New" w:hAnsi="Courier New" w:cs="Courier New"/>
      </w:rPr>
    </w:lvl>
    <w:lvl w:ilvl="8" w:tplc="04050005" w:tentative="1">
      <w:start w:val="1"/>
      <w:numFmt w:val="bullet"/>
      <w:lvlText w:val=""/>
      <w:lvlJc w:val="left"/>
      <w:pPr>
        <w:ind w:left="6526" w:hanging="360"/>
      </w:pPr>
      <w:rPr>
        <w:rFonts w:hint="default" w:ascii="Wingdings" w:hAnsi="Wingdings"/>
      </w:rPr>
    </w:lvl>
  </w:abstractNum>
  <w:num w:numId="1" w16cid:durableId="1600871714">
    <w:abstractNumId w:val="5"/>
  </w:num>
  <w:num w:numId="2" w16cid:durableId="1434595795">
    <w:abstractNumId w:val="3"/>
  </w:num>
  <w:num w:numId="3" w16cid:durableId="989553784">
    <w:abstractNumId w:val="6"/>
  </w:num>
  <w:num w:numId="4" w16cid:durableId="994142837">
    <w:abstractNumId w:val="7"/>
  </w:num>
  <w:num w:numId="5" w16cid:durableId="681009254">
    <w:abstractNumId w:val="1"/>
  </w:num>
  <w:num w:numId="6" w16cid:durableId="66390256">
    <w:abstractNumId w:val="2"/>
  </w:num>
  <w:num w:numId="7" w16cid:durableId="1102216074">
    <w:abstractNumId w:val="4"/>
  </w:num>
  <w:num w:numId="8" w16cid:durableId="1410274655">
    <w:abstractNumId w:val="0"/>
  </w:num>
  <w:num w:numId="9" w16cid:durableId="421147196">
    <w:abstractNumId w:val="9"/>
  </w:num>
  <w:num w:numId="10" w16cid:durableId="11014169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9DDDA0"/>
    <w:rsid w:val="00000103"/>
    <w:rsid w:val="00003729"/>
    <w:rsid w:val="000038E2"/>
    <w:rsid w:val="00004108"/>
    <w:rsid w:val="00014753"/>
    <w:rsid w:val="00022353"/>
    <w:rsid w:val="00030697"/>
    <w:rsid w:val="000333CA"/>
    <w:rsid w:val="000364F2"/>
    <w:rsid w:val="00040F97"/>
    <w:rsid w:val="00047A94"/>
    <w:rsid w:val="00050A80"/>
    <w:rsid w:val="00055C3F"/>
    <w:rsid w:val="00055D69"/>
    <w:rsid w:val="00063EDA"/>
    <w:rsid w:val="0007414D"/>
    <w:rsid w:val="00080653"/>
    <w:rsid w:val="00081188"/>
    <w:rsid w:val="00085F37"/>
    <w:rsid w:val="0008A289"/>
    <w:rsid w:val="00093326"/>
    <w:rsid w:val="000B0372"/>
    <w:rsid w:val="000B07D4"/>
    <w:rsid w:val="000C3971"/>
    <w:rsid w:val="000C53D3"/>
    <w:rsid w:val="000C546B"/>
    <w:rsid w:val="000D032A"/>
    <w:rsid w:val="000D7659"/>
    <w:rsid w:val="000F59A1"/>
    <w:rsid w:val="000F5A15"/>
    <w:rsid w:val="001041ED"/>
    <w:rsid w:val="0010423F"/>
    <w:rsid w:val="001048AC"/>
    <w:rsid w:val="00110021"/>
    <w:rsid w:val="0011137F"/>
    <w:rsid w:val="0011461E"/>
    <w:rsid w:val="00123755"/>
    <w:rsid w:val="00124CF5"/>
    <w:rsid w:val="00125737"/>
    <w:rsid w:val="00125DA2"/>
    <w:rsid w:val="00125E28"/>
    <w:rsid w:val="0014095E"/>
    <w:rsid w:val="00153A9D"/>
    <w:rsid w:val="00154C1A"/>
    <w:rsid w:val="00156A5C"/>
    <w:rsid w:val="00159DB6"/>
    <w:rsid w:val="001611E2"/>
    <w:rsid w:val="001659D8"/>
    <w:rsid w:val="00166838"/>
    <w:rsid w:val="00167767"/>
    <w:rsid w:val="00167FDB"/>
    <w:rsid w:val="00170B6F"/>
    <w:rsid w:val="00170DC0"/>
    <w:rsid w:val="00172D73"/>
    <w:rsid w:val="00183E8D"/>
    <w:rsid w:val="001851A0"/>
    <w:rsid w:val="001861B1"/>
    <w:rsid w:val="00187102"/>
    <w:rsid w:val="001873EC"/>
    <w:rsid w:val="001944CD"/>
    <w:rsid w:val="001960F6"/>
    <w:rsid w:val="001A51F3"/>
    <w:rsid w:val="001A6F12"/>
    <w:rsid w:val="001B668B"/>
    <w:rsid w:val="001C0144"/>
    <w:rsid w:val="001C60E7"/>
    <w:rsid w:val="001C7D32"/>
    <w:rsid w:val="001E48CC"/>
    <w:rsid w:val="001F2EFB"/>
    <w:rsid w:val="00200E1B"/>
    <w:rsid w:val="002016D9"/>
    <w:rsid w:val="00212280"/>
    <w:rsid w:val="00215D2B"/>
    <w:rsid w:val="002161FC"/>
    <w:rsid w:val="00232817"/>
    <w:rsid w:val="00236EDC"/>
    <w:rsid w:val="00240472"/>
    <w:rsid w:val="00243738"/>
    <w:rsid w:val="002438BA"/>
    <w:rsid w:val="002455E8"/>
    <w:rsid w:val="002509D0"/>
    <w:rsid w:val="00250CC0"/>
    <w:rsid w:val="00255A0F"/>
    <w:rsid w:val="00260B38"/>
    <w:rsid w:val="0027371B"/>
    <w:rsid w:val="00274A20"/>
    <w:rsid w:val="002840FE"/>
    <w:rsid w:val="00286303"/>
    <w:rsid w:val="00293A2D"/>
    <w:rsid w:val="002955A8"/>
    <w:rsid w:val="002A6220"/>
    <w:rsid w:val="002B0043"/>
    <w:rsid w:val="002B3981"/>
    <w:rsid w:val="002B781E"/>
    <w:rsid w:val="002C0058"/>
    <w:rsid w:val="002C0C7F"/>
    <w:rsid w:val="002D259E"/>
    <w:rsid w:val="002D596B"/>
    <w:rsid w:val="002E6169"/>
    <w:rsid w:val="002E7F07"/>
    <w:rsid w:val="002F089B"/>
    <w:rsid w:val="002F08CC"/>
    <w:rsid w:val="002F380B"/>
    <w:rsid w:val="002F6B93"/>
    <w:rsid w:val="00300BE0"/>
    <w:rsid w:val="00301623"/>
    <w:rsid w:val="00307A86"/>
    <w:rsid w:val="0031081E"/>
    <w:rsid w:val="0031508A"/>
    <w:rsid w:val="003349AC"/>
    <w:rsid w:val="00336CCC"/>
    <w:rsid w:val="00337135"/>
    <w:rsid w:val="00337C84"/>
    <w:rsid w:val="00343742"/>
    <w:rsid w:val="00344B73"/>
    <w:rsid w:val="00346263"/>
    <w:rsid w:val="00346CAA"/>
    <w:rsid w:val="0035001D"/>
    <w:rsid w:val="003525B1"/>
    <w:rsid w:val="00354E47"/>
    <w:rsid w:val="003577C8"/>
    <w:rsid w:val="00366143"/>
    <w:rsid w:val="003667D8"/>
    <w:rsid w:val="00367B95"/>
    <w:rsid w:val="0037394F"/>
    <w:rsid w:val="0037642E"/>
    <w:rsid w:val="0037762D"/>
    <w:rsid w:val="00381EDA"/>
    <w:rsid w:val="00390129"/>
    <w:rsid w:val="00390197"/>
    <w:rsid w:val="00390684"/>
    <w:rsid w:val="00397E49"/>
    <w:rsid w:val="003A03F1"/>
    <w:rsid w:val="003A38C9"/>
    <w:rsid w:val="003A65D4"/>
    <w:rsid w:val="003A7FEC"/>
    <w:rsid w:val="003D7086"/>
    <w:rsid w:val="003E116C"/>
    <w:rsid w:val="003E20D3"/>
    <w:rsid w:val="003E5281"/>
    <w:rsid w:val="003E7789"/>
    <w:rsid w:val="003F009A"/>
    <w:rsid w:val="00410317"/>
    <w:rsid w:val="00412F10"/>
    <w:rsid w:val="00416181"/>
    <w:rsid w:val="00423B04"/>
    <w:rsid w:val="00424DC9"/>
    <w:rsid w:val="00425264"/>
    <w:rsid w:val="00431EC1"/>
    <w:rsid w:val="004441C5"/>
    <w:rsid w:val="004513FA"/>
    <w:rsid w:val="00454395"/>
    <w:rsid w:val="00455E47"/>
    <w:rsid w:val="00455F64"/>
    <w:rsid w:val="004566FC"/>
    <w:rsid w:val="004569F0"/>
    <w:rsid w:val="004573D8"/>
    <w:rsid w:val="004634F0"/>
    <w:rsid w:val="0047127B"/>
    <w:rsid w:val="00476605"/>
    <w:rsid w:val="00477839"/>
    <w:rsid w:val="00484068"/>
    <w:rsid w:val="00490818"/>
    <w:rsid w:val="004B183A"/>
    <w:rsid w:val="004B2DFF"/>
    <w:rsid w:val="004B5F2C"/>
    <w:rsid w:val="004C0BB5"/>
    <w:rsid w:val="004C41C8"/>
    <w:rsid w:val="004D2DEA"/>
    <w:rsid w:val="004E0989"/>
    <w:rsid w:val="004E1B8C"/>
    <w:rsid w:val="004E1FCE"/>
    <w:rsid w:val="004E7C94"/>
    <w:rsid w:val="004F0CC5"/>
    <w:rsid w:val="00504309"/>
    <w:rsid w:val="005076E1"/>
    <w:rsid w:val="00510C82"/>
    <w:rsid w:val="005263F3"/>
    <w:rsid w:val="00531174"/>
    <w:rsid w:val="00533C31"/>
    <w:rsid w:val="00536312"/>
    <w:rsid w:val="005442E4"/>
    <w:rsid w:val="00545AE8"/>
    <w:rsid w:val="00546958"/>
    <w:rsid w:val="00553B4C"/>
    <w:rsid w:val="00553D4C"/>
    <w:rsid w:val="00565B84"/>
    <w:rsid w:val="0057245E"/>
    <w:rsid w:val="0057703A"/>
    <w:rsid w:val="00586D14"/>
    <w:rsid w:val="005926CA"/>
    <w:rsid w:val="00592B82"/>
    <w:rsid w:val="00594306"/>
    <w:rsid w:val="0059584E"/>
    <w:rsid w:val="005A3382"/>
    <w:rsid w:val="005A5D01"/>
    <w:rsid w:val="005B0A75"/>
    <w:rsid w:val="005B0D64"/>
    <w:rsid w:val="005B405C"/>
    <w:rsid w:val="005B4099"/>
    <w:rsid w:val="005C3888"/>
    <w:rsid w:val="005C402C"/>
    <w:rsid w:val="005E2C9F"/>
    <w:rsid w:val="005F1E5B"/>
    <w:rsid w:val="00600CEB"/>
    <w:rsid w:val="00606859"/>
    <w:rsid w:val="00610676"/>
    <w:rsid w:val="00611BFE"/>
    <w:rsid w:val="00611E31"/>
    <w:rsid w:val="006160EE"/>
    <w:rsid w:val="00616BC5"/>
    <w:rsid w:val="00623D30"/>
    <w:rsid w:val="006372B8"/>
    <w:rsid w:val="006379CF"/>
    <w:rsid w:val="006458B2"/>
    <w:rsid w:val="006458FC"/>
    <w:rsid w:val="00652C2C"/>
    <w:rsid w:val="006530EE"/>
    <w:rsid w:val="00653A39"/>
    <w:rsid w:val="0065462F"/>
    <w:rsid w:val="0067234D"/>
    <w:rsid w:val="0068599E"/>
    <w:rsid w:val="00685B32"/>
    <w:rsid w:val="006A027A"/>
    <w:rsid w:val="006A3E1D"/>
    <w:rsid w:val="006A7B3F"/>
    <w:rsid w:val="006B0829"/>
    <w:rsid w:val="006C207E"/>
    <w:rsid w:val="006C26C5"/>
    <w:rsid w:val="006C4186"/>
    <w:rsid w:val="006C5661"/>
    <w:rsid w:val="006D311D"/>
    <w:rsid w:val="006D3867"/>
    <w:rsid w:val="006D6B32"/>
    <w:rsid w:val="006E1E6C"/>
    <w:rsid w:val="006E3329"/>
    <w:rsid w:val="006F0972"/>
    <w:rsid w:val="006F249B"/>
    <w:rsid w:val="006F3942"/>
    <w:rsid w:val="006F3B28"/>
    <w:rsid w:val="006F4100"/>
    <w:rsid w:val="00704AC7"/>
    <w:rsid w:val="00704DAD"/>
    <w:rsid w:val="00706E9C"/>
    <w:rsid w:val="00707465"/>
    <w:rsid w:val="0071147B"/>
    <w:rsid w:val="00713C58"/>
    <w:rsid w:val="007240F8"/>
    <w:rsid w:val="007249A2"/>
    <w:rsid w:val="00724DBE"/>
    <w:rsid w:val="007254AC"/>
    <w:rsid w:val="007262BD"/>
    <w:rsid w:val="00727E96"/>
    <w:rsid w:val="00740C87"/>
    <w:rsid w:val="0074374D"/>
    <w:rsid w:val="0074768A"/>
    <w:rsid w:val="0075067E"/>
    <w:rsid w:val="007518FC"/>
    <w:rsid w:val="00754E30"/>
    <w:rsid w:val="00757807"/>
    <w:rsid w:val="0076259B"/>
    <w:rsid w:val="00763742"/>
    <w:rsid w:val="0077063C"/>
    <w:rsid w:val="0077267E"/>
    <w:rsid w:val="00780119"/>
    <w:rsid w:val="00783173"/>
    <w:rsid w:val="0078626E"/>
    <w:rsid w:val="007911AD"/>
    <w:rsid w:val="007951AD"/>
    <w:rsid w:val="00797D3B"/>
    <w:rsid w:val="007A74F0"/>
    <w:rsid w:val="007B6376"/>
    <w:rsid w:val="007C0D24"/>
    <w:rsid w:val="007C129A"/>
    <w:rsid w:val="007C1495"/>
    <w:rsid w:val="007C3F65"/>
    <w:rsid w:val="007C49D1"/>
    <w:rsid w:val="007D59D2"/>
    <w:rsid w:val="007E03F2"/>
    <w:rsid w:val="007E20EA"/>
    <w:rsid w:val="007E4219"/>
    <w:rsid w:val="007E4D4E"/>
    <w:rsid w:val="007F16C6"/>
    <w:rsid w:val="007F71A3"/>
    <w:rsid w:val="0080136E"/>
    <w:rsid w:val="008027E1"/>
    <w:rsid w:val="008040D1"/>
    <w:rsid w:val="00810CF8"/>
    <w:rsid w:val="00820065"/>
    <w:rsid w:val="00825B8A"/>
    <w:rsid w:val="008307E5"/>
    <w:rsid w:val="0083191B"/>
    <w:rsid w:val="00833DD0"/>
    <w:rsid w:val="008351B1"/>
    <w:rsid w:val="00835D91"/>
    <w:rsid w:val="00836F73"/>
    <w:rsid w:val="0083762A"/>
    <w:rsid w:val="0083775F"/>
    <w:rsid w:val="0084199D"/>
    <w:rsid w:val="00842855"/>
    <w:rsid w:val="00851FFB"/>
    <w:rsid w:val="008527C7"/>
    <w:rsid w:val="00852A8E"/>
    <w:rsid w:val="008638C2"/>
    <w:rsid w:val="008643DB"/>
    <w:rsid w:val="00865046"/>
    <w:rsid w:val="008660FD"/>
    <w:rsid w:val="008827F7"/>
    <w:rsid w:val="0089323F"/>
    <w:rsid w:val="0089534D"/>
    <w:rsid w:val="00897828"/>
    <w:rsid w:val="00897D2E"/>
    <w:rsid w:val="008A0A21"/>
    <w:rsid w:val="008A22E3"/>
    <w:rsid w:val="008A53C1"/>
    <w:rsid w:val="008A67F1"/>
    <w:rsid w:val="008B0E28"/>
    <w:rsid w:val="008B23DF"/>
    <w:rsid w:val="008B4962"/>
    <w:rsid w:val="008C2B2C"/>
    <w:rsid w:val="008C6C81"/>
    <w:rsid w:val="008D4F65"/>
    <w:rsid w:val="008D56F1"/>
    <w:rsid w:val="008D58BB"/>
    <w:rsid w:val="008D6944"/>
    <w:rsid w:val="008F076E"/>
    <w:rsid w:val="008F0882"/>
    <w:rsid w:val="008F0EF9"/>
    <w:rsid w:val="008F777E"/>
    <w:rsid w:val="008F7989"/>
    <w:rsid w:val="009041C2"/>
    <w:rsid w:val="009056EF"/>
    <w:rsid w:val="00911311"/>
    <w:rsid w:val="00913314"/>
    <w:rsid w:val="009153EC"/>
    <w:rsid w:val="00921D47"/>
    <w:rsid w:val="0093399C"/>
    <w:rsid w:val="00940531"/>
    <w:rsid w:val="009426F9"/>
    <w:rsid w:val="00942C84"/>
    <w:rsid w:val="00947880"/>
    <w:rsid w:val="00950C05"/>
    <w:rsid w:val="00951DF7"/>
    <w:rsid w:val="0095273F"/>
    <w:rsid w:val="00953321"/>
    <w:rsid w:val="00953FC8"/>
    <w:rsid w:val="00957234"/>
    <w:rsid w:val="009575BA"/>
    <w:rsid w:val="00972CCB"/>
    <w:rsid w:val="00974A0E"/>
    <w:rsid w:val="00976930"/>
    <w:rsid w:val="009854CC"/>
    <w:rsid w:val="00986BF4"/>
    <w:rsid w:val="00987079"/>
    <w:rsid w:val="00991F9D"/>
    <w:rsid w:val="009951FB"/>
    <w:rsid w:val="009A128A"/>
    <w:rsid w:val="009A1CDD"/>
    <w:rsid w:val="009A3671"/>
    <w:rsid w:val="009A64BA"/>
    <w:rsid w:val="009A69FE"/>
    <w:rsid w:val="009C7954"/>
    <w:rsid w:val="009D59D6"/>
    <w:rsid w:val="009E1B06"/>
    <w:rsid w:val="009E2A26"/>
    <w:rsid w:val="009E4844"/>
    <w:rsid w:val="009E63C6"/>
    <w:rsid w:val="009F29F2"/>
    <w:rsid w:val="009F4E58"/>
    <w:rsid w:val="009F5D49"/>
    <w:rsid w:val="00A06840"/>
    <w:rsid w:val="00A1487D"/>
    <w:rsid w:val="00A16925"/>
    <w:rsid w:val="00A2010C"/>
    <w:rsid w:val="00A20606"/>
    <w:rsid w:val="00A24B03"/>
    <w:rsid w:val="00A41B57"/>
    <w:rsid w:val="00A4472E"/>
    <w:rsid w:val="00A51862"/>
    <w:rsid w:val="00A53B17"/>
    <w:rsid w:val="00A548CD"/>
    <w:rsid w:val="00A56234"/>
    <w:rsid w:val="00A56344"/>
    <w:rsid w:val="00A600E0"/>
    <w:rsid w:val="00A62B7C"/>
    <w:rsid w:val="00A6674D"/>
    <w:rsid w:val="00A70227"/>
    <w:rsid w:val="00A705F2"/>
    <w:rsid w:val="00A72D6A"/>
    <w:rsid w:val="00A73D98"/>
    <w:rsid w:val="00A756F4"/>
    <w:rsid w:val="00A8036B"/>
    <w:rsid w:val="00A80BA6"/>
    <w:rsid w:val="00A9283F"/>
    <w:rsid w:val="00AA2E6D"/>
    <w:rsid w:val="00AA6F37"/>
    <w:rsid w:val="00AB3934"/>
    <w:rsid w:val="00AC7B89"/>
    <w:rsid w:val="00AD0DA4"/>
    <w:rsid w:val="00AD344C"/>
    <w:rsid w:val="00AE3FBA"/>
    <w:rsid w:val="00AE615B"/>
    <w:rsid w:val="00AF212B"/>
    <w:rsid w:val="00B00C88"/>
    <w:rsid w:val="00B10AE6"/>
    <w:rsid w:val="00B10C2C"/>
    <w:rsid w:val="00B17F41"/>
    <w:rsid w:val="00B20E70"/>
    <w:rsid w:val="00B22531"/>
    <w:rsid w:val="00B30420"/>
    <w:rsid w:val="00B34263"/>
    <w:rsid w:val="00B34283"/>
    <w:rsid w:val="00B350C1"/>
    <w:rsid w:val="00B40789"/>
    <w:rsid w:val="00B411F8"/>
    <w:rsid w:val="00B46F4A"/>
    <w:rsid w:val="00B50B7C"/>
    <w:rsid w:val="00B523E6"/>
    <w:rsid w:val="00B62AE9"/>
    <w:rsid w:val="00B7224A"/>
    <w:rsid w:val="00B75153"/>
    <w:rsid w:val="00B77370"/>
    <w:rsid w:val="00B83529"/>
    <w:rsid w:val="00B91094"/>
    <w:rsid w:val="00B97F99"/>
    <w:rsid w:val="00BA0B93"/>
    <w:rsid w:val="00BA2F8B"/>
    <w:rsid w:val="00BA345B"/>
    <w:rsid w:val="00BA3DB7"/>
    <w:rsid w:val="00BB4C52"/>
    <w:rsid w:val="00BB6800"/>
    <w:rsid w:val="00BC3A32"/>
    <w:rsid w:val="00BC6C20"/>
    <w:rsid w:val="00BD2B7B"/>
    <w:rsid w:val="00BD3989"/>
    <w:rsid w:val="00BD4C1E"/>
    <w:rsid w:val="00BE61AE"/>
    <w:rsid w:val="00BF307A"/>
    <w:rsid w:val="00BF4425"/>
    <w:rsid w:val="00BF6086"/>
    <w:rsid w:val="00BF6626"/>
    <w:rsid w:val="00C00190"/>
    <w:rsid w:val="00C0160B"/>
    <w:rsid w:val="00C03485"/>
    <w:rsid w:val="00C11CD2"/>
    <w:rsid w:val="00C165AA"/>
    <w:rsid w:val="00C2010B"/>
    <w:rsid w:val="00C2115C"/>
    <w:rsid w:val="00C2286E"/>
    <w:rsid w:val="00C3756B"/>
    <w:rsid w:val="00C40274"/>
    <w:rsid w:val="00C4046F"/>
    <w:rsid w:val="00C4212A"/>
    <w:rsid w:val="00C45FD3"/>
    <w:rsid w:val="00C465EB"/>
    <w:rsid w:val="00C470E9"/>
    <w:rsid w:val="00C4752C"/>
    <w:rsid w:val="00C55F76"/>
    <w:rsid w:val="00C579FB"/>
    <w:rsid w:val="00C604D3"/>
    <w:rsid w:val="00C62609"/>
    <w:rsid w:val="00C6392C"/>
    <w:rsid w:val="00C648A1"/>
    <w:rsid w:val="00C64E4D"/>
    <w:rsid w:val="00C666F8"/>
    <w:rsid w:val="00C678A3"/>
    <w:rsid w:val="00C75E9F"/>
    <w:rsid w:val="00C7640D"/>
    <w:rsid w:val="00C90DF5"/>
    <w:rsid w:val="00C92E0C"/>
    <w:rsid w:val="00C93F58"/>
    <w:rsid w:val="00C96C6E"/>
    <w:rsid w:val="00CA294E"/>
    <w:rsid w:val="00CB0CD9"/>
    <w:rsid w:val="00CB3381"/>
    <w:rsid w:val="00CB355F"/>
    <w:rsid w:val="00CB7118"/>
    <w:rsid w:val="00CC3BB0"/>
    <w:rsid w:val="00CD10F6"/>
    <w:rsid w:val="00CD22B8"/>
    <w:rsid w:val="00CD4E7A"/>
    <w:rsid w:val="00CD6DDB"/>
    <w:rsid w:val="00CE2F0A"/>
    <w:rsid w:val="00CE3AFF"/>
    <w:rsid w:val="00CE3ED1"/>
    <w:rsid w:val="00CF2E6C"/>
    <w:rsid w:val="00CF31E5"/>
    <w:rsid w:val="00CF543E"/>
    <w:rsid w:val="00CF648D"/>
    <w:rsid w:val="00D00FB6"/>
    <w:rsid w:val="00D014AC"/>
    <w:rsid w:val="00D108A6"/>
    <w:rsid w:val="00D13714"/>
    <w:rsid w:val="00D15E0B"/>
    <w:rsid w:val="00D272C1"/>
    <w:rsid w:val="00D33EF0"/>
    <w:rsid w:val="00D37654"/>
    <w:rsid w:val="00D45DCC"/>
    <w:rsid w:val="00D46D67"/>
    <w:rsid w:val="00D518FB"/>
    <w:rsid w:val="00D52A42"/>
    <w:rsid w:val="00D52EA7"/>
    <w:rsid w:val="00D54D56"/>
    <w:rsid w:val="00D560D0"/>
    <w:rsid w:val="00D60F2C"/>
    <w:rsid w:val="00D63D2D"/>
    <w:rsid w:val="00D648E0"/>
    <w:rsid w:val="00D81915"/>
    <w:rsid w:val="00D854F0"/>
    <w:rsid w:val="00D863C1"/>
    <w:rsid w:val="00D96477"/>
    <w:rsid w:val="00DA515E"/>
    <w:rsid w:val="00DB1144"/>
    <w:rsid w:val="00DB337D"/>
    <w:rsid w:val="00DB6D02"/>
    <w:rsid w:val="00DD295E"/>
    <w:rsid w:val="00DD3A9B"/>
    <w:rsid w:val="00DE2603"/>
    <w:rsid w:val="00DE2BE6"/>
    <w:rsid w:val="00DE2D4A"/>
    <w:rsid w:val="00DE2F23"/>
    <w:rsid w:val="00DE6AB1"/>
    <w:rsid w:val="00DF06DB"/>
    <w:rsid w:val="00DF0FD7"/>
    <w:rsid w:val="00DF1010"/>
    <w:rsid w:val="00DF555B"/>
    <w:rsid w:val="00E04D40"/>
    <w:rsid w:val="00E1082E"/>
    <w:rsid w:val="00E11551"/>
    <w:rsid w:val="00E15BDA"/>
    <w:rsid w:val="00E17349"/>
    <w:rsid w:val="00E17FAB"/>
    <w:rsid w:val="00E24E24"/>
    <w:rsid w:val="00E25E8A"/>
    <w:rsid w:val="00E2644B"/>
    <w:rsid w:val="00E33BA0"/>
    <w:rsid w:val="00E3788B"/>
    <w:rsid w:val="00E452DB"/>
    <w:rsid w:val="00E45F47"/>
    <w:rsid w:val="00E53D98"/>
    <w:rsid w:val="00E63894"/>
    <w:rsid w:val="00E66207"/>
    <w:rsid w:val="00E719D3"/>
    <w:rsid w:val="00E75C4B"/>
    <w:rsid w:val="00E76BF9"/>
    <w:rsid w:val="00E82D84"/>
    <w:rsid w:val="00E86CDB"/>
    <w:rsid w:val="00E96D90"/>
    <w:rsid w:val="00EA1621"/>
    <w:rsid w:val="00EA7601"/>
    <w:rsid w:val="00EB10BD"/>
    <w:rsid w:val="00EB38D9"/>
    <w:rsid w:val="00EB3FAB"/>
    <w:rsid w:val="00EC6CC0"/>
    <w:rsid w:val="00ED233A"/>
    <w:rsid w:val="00ED31C1"/>
    <w:rsid w:val="00ED4816"/>
    <w:rsid w:val="00ED4898"/>
    <w:rsid w:val="00EE33F5"/>
    <w:rsid w:val="00EE4221"/>
    <w:rsid w:val="00EF1F4A"/>
    <w:rsid w:val="00EF208D"/>
    <w:rsid w:val="00EF2760"/>
    <w:rsid w:val="00EF46D2"/>
    <w:rsid w:val="00F01D57"/>
    <w:rsid w:val="00F12239"/>
    <w:rsid w:val="00F139D5"/>
    <w:rsid w:val="00F16291"/>
    <w:rsid w:val="00F16A49"/>
    <w:rsid w:val="00F16CA8"/>
    <w:rsid w:val="00F20541"/>
    <w:rsid w:val="00F266EF"/>
    <w:rsid w:val="00F30143"/>
    <w:rsid w:val="00F30E47"/>
    <w:rsid w:val="00F350C2"/>
    <w:rsid w:val="00F3714B"/>
    <w:rsid w:val="00F3C119"/>
    <w:rsid w:val="00F50416"/>
    <w:rsid w:val="00F507F0"/>
    <w:rsid w:val="00F5444F"/>
    <w:rsid w:val="00F71F17"/>
    <w:rsid w:val="00F828FD"/>
    <w:rsid w:val="00F8711E"/>
    <w:rsid w:val="00F91CC7"/>
    <w:rsid w:val="00F92C3D"/>
    <w:rsid w:val="00FA3E6F"/>
    <w:rsid w:val="00FA6442"/>
    <w:rsid w:val="00FB4FEA"/>
    <w:rsid w:val="00FB75B2"/>
    <w:rsid w:val="00FC1368"/>
    <w:rsid w:val="00FD01F9"/>
    <w:rsid w:val="00FD2CB5"/>
    <w:rsid w:val="00FD430B"/>
    <w:rsid w:val="00FD589F"/>
    <w:rsid w:val="00FD709A"/>
    <w:rsid w:val="00FE2807"/>
    <w:rsid w:val="00FE7CFD"/>
    <w:rsid w:val="00FF016B"/>
    <w:rsid w:val="00FF177E"/>
    <w:rsid w:val="01515A75"/>
    <w:rsid w:val="01EBD185"/>
    <w:rsid w:val="0220035A"/>
    <w:rsid w:val="027D6589"/>
    <w:rsid w:val="02E4A496"/>
    <w:rsid w:val="034BDB87"/>
    <w:rsid w:val="03D9C973"/>
    <w:rsid w:val="03DAF50D"/>
    <w:rsid w:val="041539B7"/>
    <w:rsid w:val="041783F1"/>
    <w:rsid w:val="0447C718"/>
    <w:rsid w:val="0461B8E3"/>
    <w:rsid w:val="05486BAF"/>
    <w:rsid w:val="05746EC1"/>
    <w:rsid w:val="05892502"/>
    <w:rsid w:val="05D52345"/>
    <w:rsid w:val="05F71574"/>
    <w:rsid w:val="0623F02F"/>
    <w:rsid w:val="063CB450"/>
    <w:rsid w:val="064335DD"/>
    <w:rsid w:val="07142495"/>
    <w:rsid w:val="071CA2E8"/>
    <w:rsid w:val="07335F83"/>
    <w:rsid w:val="073BD80C"/>
    <w:rsid w:val="0758852E"/>
    <w:rsid w:val="08CFB392"/>
    <w:rsid w:val="08EF10DF"/>
    <w:rsid w:val="09360E7C"/>
    <w:rsid w:val="09521F0E"/>
    <w:rsid w:val="0A0D905E"/>
    <w:rsid w:val="0A5E3A78"/>
    <w:rsid w:val="0A63BF1C"/>
    <w:rsid w:val="0A86D7F1"/>
    <w:rsid w:val="0A891B25"/>
    <w:rsid w:val="0AC0DA9E"/>
    <w:rsid w:val="0ACCC826"/>
    <w:rsid w:val="0B71E5C6"/>
    <w:rsid w:val="0B768231"/>
    <w:rsid w:val="0BBADEE9"/>
    <w:rsid w:val="0C764EC2"/>
    <w:rsid w:val="0CC03EBB"/>
    <w:rsid w:val="0D5E4530"/>
    <w:rsid w:val="0E2D5A61"/>
    <w:rsid w:val="0E4E5B6B"/>
    <w:rsid w:val="0E7A14DB"/>
    <w:rsid w:val="0EDE5E62"/>
    <w:rsid w:val="0F40B9CC"/>
    <w:rsid w:val="109457E2"/>
    <w:rsid w:val="11939FEC"/>
    <w:rsid w:val="1203D18C"/>
    <w:rsid w:val="12870B27"/>
    <w:rsid w:val="128EE6A3"/>
    <w:rsid w:val="12941004"/>
    <w:rsid w:val="12C8E307"/>
    <w:rsid w:val="12D83F5A"/>
    <w:rsid w:val="137C2392"/>
    <w:rsid w:val="14160740"/>
    <w:rsid w:val="14847EBD"/>
    <w:rsid w:val="14884D5C"/>
    <w:rsid w:val="14BA53A4"/>
    <w:rsid w:val="14BA57B0"/>
    <w:rsid w:val="15798AA3"/>
    <w:rsid w:val="15CFF0EB"/>
    <w:rsid w:val="16AE8A5E"/>
    <w:rsid w:val="16B638DF"/>
    <w:rsid w:val="17084C8B"/>
    <w:rsid w:val="17AEEAD7"/>
    <w:rsid w:val="17F37B19"/>
    <w:rsid w:val="18007DFF"/>
    <w:rsid w:val="18376E84"/>
    <w:rsid w:val="185DBFDB"/>
    <w:rsid w:val="185DCBE2"/>
    <w:rsid w:val="1879AEB3"/>
    <w:rsid w:val="1891458C"/>
    <w:rsid w:val="18F8F9A1"/>
    <w:rsid w:val="192375BE"/>
    <w:rsid w:val="199CED89"/>
    <w:rsid w:val="19F0FF0D"/>
    <w:rsid w:val="1A04C4FB"/>
    <w:rsid w:val="1AE9D9B6"/>
    <w:rsid w:val="1B16FA81"/>
    <w:rsid w:val="1B284C5A"/>
    <w:rsid w:val="1B63C4B2"/>
    <w:rsid w:val="1B71EED2"/>
    <w:rsid w:val="1B777534"/>
    <w:rsid w:val="1BA20FF1"/>
    <w:rsid w:val="1BB81B26"/>
    <w:rsid w:val="1BE21E3C"/>
    <w:rsid w:val="1C0E32F4"/>
    <w:rsid w:val="1C3E374A"/>
    <w:rsid w:val="1C43BF87"/>
    <w:rsid w:val="1C445634"/>
    <w:rsid w:val="1C4A2760"/>
    <w:rsid w:val="1C74314C"/>
    <w:rsid w:val="1CA20FFF"/>
    <w:rsid w:val="1CC8A80B"/>
    <w:rsid w:val="1CD53A60"/>
    <w:rsid w:val="1D148874"/>
    <w:rsid w:val="1D3EAA05"/>
    <w:rsid w:val="1D94BEE1"/>
    <w:rsid w:val="1DF661BE"/>
    <w:rsid w:val="1DFF3DD5"/>
    <w:rsid w:val="1E33A8EA"/>
    <w:rsid w:val="1E3D3D2C"/>
    <w:rsid w:val="1F0E7280"/>
    <w:rsid w:val="1F432036"/>
    <w:rsid w:val="1F9F5F73"/>
    <w:rsid w:val="1FFDB35A"/>
    <w:rsid w:val="2037DCEA"/>
    <w:rsid w:val="203BAC4D"/>
    <w:rsid w:val="204838CF"/>
    <w:rsid w:val="20BB55E6"/>
    <w:rsid w:val="20F932C9"/>
    <w:rsid w:val="2188CDBA"/>
    <w:rsid w:val="222AC5FF"/>
    <w:rsid w:val="229E7007"/>
    <w:rsid w:val="231E1BEA"/>
    <w:rsid w:val="232CC531"/>
    <w:rsid w:val="24889AC4"/>
    <w:rsid w:val="249210D1"/>
    <w:rsid w:val="24BB19EC"/>
    <w:rsid w:val="25288541"/>
    <w:rsid w:val="25467032"/>
    <w:rsid w:val="25C901C6"/>
    <w:rsid w:val="25FBF76C"/>
    <w:rsid w:val="264CBDA9"/>
    <w:rsid w:val="266667DD"/>
    <w:rsid w:val="26987FAD"/>
    <w:rsid w:val="26DF1B70"/>
    <w:rsid w:val="26FB62C5"/>
    <w:rsid w:val="2713C18C"/>
    <w:rsid w:val="2720881E"/>
    <w:rsid w:val="278D59DE"/>
    <w:rsid w:val="278DD71D"/>
    <w:rsid w:val="27DE612A"/>
    <w:rsid w:val="27EBEA8F"/>
    <w:rsid w:val="27ECA2CE"/>
    <w:rsid w:val="28039536"/>
    <w:rsid w:val="281E53D9"/>
    <w:rsid w:val="28223B73"/>
    <w:rsid w:val="28473526"/>
    <w:rsid w:val="28520972"/>
    <w:rsid w:val="2865DE6D"/>
    <w:rsid w:val="28885854"/>
    <w:rsid w:val="289A5A8C"/>
    <w:rsid w:val="29181AE8"/>
    <w:rsid w:val="299CDC8B"/>
    <w:rsid w:val="2A5FDFC6"/>
    <w:rsid w:val="2AA2F46A"/>
    <w:rsid w:val="2AD6610E"/>
    <w:rsid w:val="2AE7BDFA"/>
    <w:rsid w:val="2B4CBB3E"/>
    <w:rsid w:val="2B7601C7"/>
    <w:rsid w:val="2B93D9F1"/>
    <w:rsid w:val="2B9AFFFF"/>
    <w:rsid w:val="2BB96206"/>
    <w:rsid w:val="2BBE9C7B"/>
    <w:rsid w:val="2BCD427A"/>
    <w:rsid w:val="2C04C266"/>
    <w:rsid w:val="2C07F1DE"/>
    <w:rsid w:val="2CDF00A9"/>
    <w:rsid w:val="2CFE809B"/>
    <w:rsid w:val="2D1BB68E"/>
    <w:rsid w:val="2D750087"/>
    <w:rsid w:val="2E26E663"/>
    <w:rsid w:val="2E6542A7"/>
    <w:rsid w:val="2EAED122"/>
    <w:rsid w:val="2EBAF6CA"/>
    <w:rsid w:val="2ECEFB9F"/>
    <w:rsid w:val="2F94F4DB"/>
    <w:rsid w:val="2F997054"/>
    <w:rsid w:val="2F9DDCA8"/>
    <w:rsid w:val="2FCC296E"/>
    <w:rsid w:val="301CD41C"/>
    <w:rsid w:val="30303267"/>
    <w:rsid w:val="3034DC8A"/>
    <w:rsid w:val="3050DAA1"/>
    <w:rsid w:val="30671845"/>
    <w:rsid w:val="308BDFBF"/>
    <w:rsid w:val="313430FE"/>
    <w:rsid w:val="3137A3C0"/>
    <w:rsid w:val="31BA290F"/>
    <w:rsid w:val="326384EB"/>
    <w:rsid w:val="326C81C8"/>
    <w:rsid w:val="32A8864E"/>
    <w:rsid w:val="32DA720C"/>
    <w:rsid w:val="3315C8D6"/>
    <w:rsid w:val="332A95AF"/>
    <w:rsid w:val="3347175F"/>
    <w:rsid w:val="33710132"/>
    <w:rsid w:val="33962A75"/>
    <w:rsid w:val="340528A9"/>
    <w:rsid w:val="34D45632"/>
    <w:rsid w:val="35917B90"/>
    <w:rsid w:val="35E72722"/>
    <w:rsid w:val="35F90464"/>
    <w:rsid w:val="362B4A5F"/>
    <w:rsid w:val="3644E2EB"/>
    <w:rsid w:val="3737BAA6"/>
    <w:rsid w:val="37EB3456"/>
    <w:rsid w:val="3801B679"/>
    <w:rsid w:val="381CCC31"/>
    <w:rsid w:val="387CA2D2"/>
    <w:rsid w:val="38B4779B"/>
    <w:rsid w:val="38FEC1F7"/>
    <w:rsid w:val="39458F30"/>
    <w:rsid w:val="39868B10"/>
    <w:rsid w:val="3A7ACEFA"/>
    <w:rsid w:val="3A8B6947"/>
    <w:rsid w:val="3AB0E1A0"/>
    <w:rsid w:val="3B3ABC80"/>
    <w:rsid w:val="3B894466"/>
    <w:rsid w:val="3BB60607"/>
    <w:rsid w:val="3BF45301"/>
    <w:rsid w:val="3BF5B1D8"/>
    <w:rsid w:val="3C55A30D"/>
    <w:rsid w:val="3D787479"/>
    <w:rsid w:val="3D7E16B0"/>
    <w:rsid w:val="3D99BDE1"/>
    <w:rsid w:val="3E2C9908"/>
    <w:rsid w:val="3E313D2E"/>
    <w:rsid w:val="3EC51937"/>
    <w:rsid w:val="3EE22A9A"/>
    <w:rsid w:val="3FBAE068"/>
    <w:rsid w:val="3FBFF2E4"/>
    <w:rsid w:val="3FD4FF88"/>
    <w:rsid w:val="4060A997"/>
    <w:rsid w:val="40F3ED95"/>
    <w:rsid w:val="41135473"/>
    <w:rsid w:val="4138458C"/>
    <w:rsid w:val="41BEF583"/>
    <w:rsid w:val="41D64C67"/>
    <w:rsid w:val="41D8E8B1"/>
    <w:rsid w:val="41DF8C99"/>
    <w:rsid w:val="41EC3ABA"/>
    <w:rsid w:val="4297447F"/>
    <w:rsid w:val="43FE6287"/>
    <w:rsid w:val="460722AF"/>
    <w:rsid w:val="462774B2"/>
    <w:rsid w:val="46A32377"/>
    <w:rsid w:val="46AE7384"/>
    <w:rsid w:val="470A42C4"/>
    <w:rsid w:val="47536D5F"/>
    <w:rsid w:val="47B062F3"/>
    <w:rsid w:val="47D86AC7"/>
    <w:rsid w:val="4808400B"/>
    <w:rsid w:val="4854CD20"/>
    <w:rsid w:val="489CAA6B"/>
    <w:rsid w:val="48C35AA0"/>
    <w:rsid w:val="48E35567"/>
    <w:rsid w:val="48FFC324"/>
    <w:rsid w:val="49361629"/>
    <w:rsid w:val="49538C88"/>
    <w:rsid w:val="49D868FE"/>
    <w:rsid w:val="4A392A06"/>
    <w:rsid w:val="4A7C0BFC"/>
    <w:rsid w:val="4AB954F9"/>
    <w:rsid w:val="4AF3B385"/>
    <w:rsid w:val="4B4A1357"/>
    <w:rsid w:val="4B5996B6"/>
    <w:rsid w:val="4B79BEBD"/>
    <w:rsid w:val="4B95DF4A"/>
    <w:rsid w:val="4BF747CE"/>
    <w:rsid w:val="4C3C96F3"/>
    <w:rsid w:val="4C5971C9"/>
    <w:rsid w:val="4C7BC419"/>
    <w:rsid w:val="4CD37379"/>
    <w:rsid w:val="4D2E2474"/>
    <w:rsid w:val="4D6A003E"/>
    <w:rsid w:val="4D7C79ED"/>
    <w:rsid w:val="4DE52452"/>
    <w:rsid w:val="4DF64AFE"/>
    <w:rsid w:val="4E5E4FAA"/>
    <w:rsid w:val="4F734F7D"/>
    <w:rsid w:val="4F830F46"/>
    <w:rsid w:val="4F89DB66"/>
    <w:rsid w:val="4F9590E3"/>
    <w:rsid w:val="4FCD9CF6"/>
    <w:rsid w:val="500AAF79"/>
    <w:rsid w:val="501EA8B5"/>
    <w:rsid w:val="5024F5EC"/>
    <w:rsid w:val="50535E89"/>
    <w:rsid w:val="5063ABB0"/>
    <w:rsid w:val="509F79CA"/>
    <w:rsid w:val="51969F23"/>
    <w:rsid w:val="51A676C0"/>
    <w:rsid w:val="51E4833F"/>
    <w:rsid w:val="51E7F32A"/>
    <w:rsid w:val="5205A059"/>
    <w:rsid w:val="52249BD1"/>
    <w:rsid w:val="52477A52"/>
    <w:rsid w:val="526EF1E0"/>
    <w:rsid w:val="52FF2C4B"/>
    <w:rsid w:val="5319412B"/>
    <w:rsid w:val="532CA70E"/>
    <w:rsid w:val="538CF034"/>
    <w:rsid w:val="539D7775"/>
    <w:rsid w:val="539EB640"/>
    <w:rsid w:val="53B016F6"/>
    <w:rsid w:val="53C2EA6F"/>
    <w:rsid w:val="53DDDAB8"/>
    <w:rsid w:val="5419B251"/>
    <w:rsid w:val="55180D07"/>
    <w:rsid w:val="55B25520"/>
    <w:rsid w:val="56369E01"/>
    <w:rsid w:val="5662525B"/>
    <w:rsid w:val="56B0950B"/>
    <w:rsid w:val="56B5DD60"/>
    <w:rsid w:val="56C0262F"/>
    <w:rsid w:val="5744946D"/>
    <w:rsid w:val="57832098"/>
    <w:rsid w:val="582A53E1"/>
    <w:rsid w:val="58634909"/>
    <w:rsid w:val="591A2820"/>
    <w:rsid w:val="5936366B"/>
    <w:rsid w:val="593BE9A3"/>
    <w:rsid w:val="59CD4A0A"/>
    <w:rsid w:val="5A1D1D12"/>
    <w:rsid w:val="5A3D4790"/>
    <w:rsid w:val="5B5529EA"/>
    <w:rsid w:val="5B6E230D"/>
    <w:rsid w:val="5BB8E219"/>
    <w:rsid w:val="5C96F936"/>
    <w:rsid w:val="5CAECC70"/>
    <w:rsid w:val="5CC42FDC"/>
    <w:rsid w:val="5CC6CB89"/>
    <w:rsid w:val="5CDA6191"/>
    <w:rsid w:val="5D8BCF85"/>
    <w:rsid w:val="5DA1FDC3"/>
    <w:rsid w:val="5DB7956E"/>
    <w:rsid w:val="5DCC0E4E"/>
    <w:rsid w:val="5E1FAC23"/>
    <w:rsid w:val="5E22CC11"/>
    <w:rsid w:val="5E3F30F5"/>
    <w:rsid w:val="5E4419EF"/>
    <w:rsid w:val="5EAAA050"/>
    <w:rsid w:val="5F6D0E33"/>
    <w:rsid w:val="5FD239B1"/>
    <w:rsid w:val="5FE241E2"/>
    <w:rsid w:val="6057B5F2"/>
    <w:rsid w:val="6063667C"/>
    <w:rsid w:val="608F75C2"/>
    <w:rsid w:val="60A43272"/>
    <w:rsid w:val="60AB01E6"/>
    <w:rsid w:val="60E600E3"/>
    <w:rsid w:val="61247279"/>
    <w:rsid w:val="61574052"/>
    <w:rsid w:val="61651C6A"/>
    <w:rsid w:val="61832D01"/>
    <w:rsid w:val="620A41DE"/>
    <w:rsid w:val="62122DBE"/>
    <w:rsid w:val="627A27C4"/>
    <w:rsid w:val="62A3B706"/>
    <w:rsid w:val="63102C95"/>
    <w:rsid w:val="641ED8B9"/>
    <w:rsid w:val="64887948"/>
    <w:rsid w:val="6502B732"/>
    <w:rsid w:val="652AAC5E"/>
    <w:rsid w:val="65363DED"/>
    <w:rsid w:val="6597220F"/>
    <w:rsid w:val="659A9B97"/>
    <w:rsid w:val="65AA48E5"/>
    <w:rsid w:val="662A2158"/>
    <w:rsid w:val="665F4295"/>
    <w:rsid w:val="66829F9B"/>
    <w:rsid w:val="6689DC68"/>
    <w:rsid w:val="66B1E572"/>
    <w:rsid w:val="66B56E6B"/>
    <w:rsid w:val="66CFAC8C"/>
    <w:rsid w:val="66EAB47F"/>
    <w:rsid w:val="66F88669"/>
    <w:rsid w:val="67044421"/>
    <w:rsid w:val="678C3B7B"/>
    <w:rsid w:val="67B6166D"/>
    <w:rsid w:val="67FBCF69"/>
    <w:rsid w:val="683EB022"/>
    <w:rsid w:val="686326EF"/>
    <w:rsid w:val="68BA5F10"/>
    <w:rsid w:val="695CE105"/>
    <w:rsid w:val="69B3E8E3"/>
    <w:rsid w:val="69B58073"/>
    <w:rsid w:val="69BA6331"/>
    <w:rsid w:val="69CBCF1E"/>
    <w:rsid w:val="6A08A482"/>
    <w:rsid w:val="6A1B96C2"/>
    <w:rsid w:val="6A2C11CD"/>
    <w:rsid w:val="6A398F6D"/>
    <w:rsid w:val="6B4A667E"/>
    <w:rsid w:val="6C0562A1"/>
    <w:rsid w:val="6C37E3BF"/>
    <w:rsid w:val="6C622AB8"/>
    <w:rsid w:val="6C8E8DFC"/>
    <w:rsid w:val="6CE23695"/>
    <w:rsid w:val="6D2077F3"/>
    <w:rsid w:val="6DDFDC22"/>
    <w:rsid w:val="6E496B56"/>
    <w:rsid w:val="6E81FDFF"/>
    <w:rsid w:val="6E95925C"/>
    <w:rsid w:val="6FC737DC"/>
    <w:rsid w:val="6FDCF77C"/>
    <w:rsid w:val="7032FBBA"/>
    <w:rsid w:val="70B5B2DE"/>
    <w:rsid w:val="70CB8F0A"/>
    <w:rsid w:val="71E8AA64"/>
    <w:rsid w:val="7281EF8A"/>
    <w:rsid w:val="72C6B60C"/>
    <w:rsid w:val="72CE2575"/>
    <w:rsid w:val="72F1A010"/>
    <w:rsid w:val="72F2A00C"/>
    <w:rsid w:val="7322AE2D"/>
    <w:rsid w:val="735663BC"/>
    <w:rsid w:val="7409CF3F"/>
    <w:rsid w:val="74238E35"/>
    <w:rsid w:val="74734FC0"/>
    <w:rsid w:val="7510E313"/>
    <w:rsid w:val="75218ED1"/>
    <w:rsid w:val="75725C73"/>
    <w:rsid w:val="75CEAF60"/>
    <w:rsid w:val="762D85A9"/>
    <w:rsid w:val="771E9A93"/>
    <w:rsid w:val="78058EB4"/>
    <w:rsid w:val="783B23D6"/>
    <w:rsid w:val="78976F5B"/>
    <w:rsid w:val="78AD0411"/>
    <w:rsid w:val="78C00664"/>
    <w:rsid w:val="78E738DC"/>
    <w:rsid w:val="795C9F8D"/>
    <w:rsid w:val="7A4835AB"/>
    <w:rsid w:val="7A4B1DA0"/>
    <w:rsid w:val="7A5F7E7C"/>
    <w:rsid w:val="7AEEF9E3"/>
    <w:rsid w:val="7B4F54B5"/>
    <w:rsid w:val="7B652E7A"/>
    <w:rsid w:val="7B905CE1"/>
    <w:rsid w:val="7BE5734D"/>
    <w:rsid w:val="7C3F4CB4"/>
    <w:rsid w:val="7C891E40"/>
    <w:rsid w:val="7CE2B8FF"/>
    <w:rsid w:val="7CE50007"/>
    <w:rsid w:val="7CEF3164"/>
    <w:rsid w:val="7D54FC9A"/>
    <w:rsid w:val="7D64987F"/>
    <w:rsid w:val="7D99E1C2"/>
    <w:rsid w:val="7E0F80E6"/>
    <w:rsid w:val="7E3115C4"/>
    <w:rsid w:val="7E58B07E"/>
    <w:rsid w:val="7E9DDDA0"/>
    <w:rsid w:val="7EF1621F"/>
    <w:rsid w:val="7F316AA1"/>
    <w:rsid w:val="7F9DC1C3"/>
    <w:rsid w:val="7FAF4049"/>
    <w:rsid w:val="7FE2A33E"/>
    <w:rsid w:val="7FE499E1"/>
    <w:rsid w:val="7FF4B22D"/>
    <w:rsid w:val="7FF91F4F"/>
    <w:rsid w:val="7FFA53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DDA0"/>
  <w15:chartTrackingRefBased/>
  <w15:docId w15:val="{39B1996F-2DFE-46FB-B2D4-9A6E1A8D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cs-CZ"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uiPriority w:val="9"/>
    <w:unhideWhenUsed/>
    <w:qFormat/>
    <w:rsid w:val="7FF4B22D"/>
    <w:pPr>
      <w:keepNext/>
      <w:keepLines/>
      <w:spacing w:before="160" w:after="80"/>
      <w:outlineLvl w:val="1"/>
    </w:pPr>
    <w:rPr>
      <w:rFonts w:asciiTheme="majorHAnsi" w:hAnsiTheme="majorHAnsi" w:eastAsiaTheme="minorEastAsia" w:cstheme="majorEastAsia"/>
      <w:color w:val="0F4761" w:themeColor="accent1" w:themeShade="BF"/>
      <w:sz w:val="32"/>
      <w:szCs w:val="32"/>
    </w:rPr>
  </w:style>
  <w:style w:type="paragraph" w:styleId="Heading3">
    <w:name w:val="heading 3"/>
    <w:basedOn w:val="Normal"/>
    <w:next w:val="Normal"/>
    <w:uiPriority w:val="9"/>
    <w:unhideWhenUsed/>
    <w:qFormat/>
    <w:rsid w:val="7FF4B22D"/>
    <w:pPr>
      <w:keepNext/>
      <w:keepLines/>
      <w:spacing w:before="160" w:after="80"/>
      <w:outlineLvl w:val="2"/>
    </w:pPr>
    <w:rPr>
      <w:rFonts w:eastAsiaTheme="minorEastAsia" w:cstheme="majorEastAsia"/>
      <w:color w:val="0F4761" w:themeColor="accent1" w:themeShade="BF"/>
      <w:sz w:val="28"/>
      <w:szCs w:val="28"/>
    </w:rPr>
  </w:style>
  <w:style w:type="paragraph" w:styleId="Heading4">
    <w:name w:val="heading 4"/>
    <w:basedOn w:val="Normal"/>
    <w:next w:val="Normal"/>
    <w:uiPriority w:val="9"/>
    <w:unhideWhenUsed/>
    <w:qFormat/>
    <w:rsid w:val="7FF4B22D"/>
    <w:pPr>
      <w:keepNext/>
      <w:keepLines/>
      <w:spacing w:before="80" w:after="40"/>
      <w:outlineLvl w:val="3"/>
    </w:pPr>
    <w:rPr>
      <w:rFonts w:eastAsiaTheme="minorEastAsia" w:cstheme="majorEastAsia"/>
      <w:i/>
      <w:iCs/>
      <w:color w:val="0F476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A-Odrážky1,Conclusion de partie,List Paragraph2,List Paragraph_0,NAKIT List Paragraph,Nad,Nad1,Nad2,Odsazené,Odstavec 1,Odstavec_muj,Odstavec_muj1,Odstavec_muj2,Odstavec_muj3,Odstavec_muj4,Odstavec_muj5,_Odstavec se seznamem,lp1,nad"/>
    <w:basedOn w:val="Normal"/>
    <w:link w:val="ListParagraphChar"/>
    <w:uiPriority w:val="34"/>
    <w:qFormat/>
    <w:rsid w:val="7FF4B22D"/>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ListParagraphChar" w:customStyle="1">
    <w:name w:val="List Paragraph Char"/>
    <w:aliases w:val="A-Odrážky1 Char,Conclusion de partie Char,List Paragraph2 Char,List Paragraph_0 Char,NAKIT List Paragraph Char,Nad Char,Nad1 Char,Nad2 Char,Odsazené Char,Odstavec 1 Char,Odstavec_muj Char,Odstavec_muj1 Char,Odstavec_muj2 Char"/>
    <w:link w:val="ListParagraph"/>
    <w:uiPriority w:val="34"/>
    <w:qFormat/>
    <w:locked/>
    <w:rsid w:val="00F30E47"/>
  </w:style>
  <w:style w:type="paragraph" w:styleId="FootnoteText">
    <w:name w:val="footnote text"/>
    <w:basedOn w:val="Normal"/>
    <w:link w:val="FootnoteTextChar"/>
    <w:uiPriority w:val="99"/>
    <w:semiHidden/>
    <w:unhideWhenUsed/>
    <w:rsid w:val="00835D91"/>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35D91"/>
    <w:rPr>
      <w:sz w:val="20"/>
      <w:szCs w:val="20"/>
    </w:rPr>
  </w:style>
  <w:style w:type="character" w:styleId="FootnoteReference">
    <w:name w:val="footnote reference"/>
    <w:basedOn w:val="DefaultParagraphFont"/>
    <w:uiPriority w:val="99"/>
    <w:semiHidden/>
    <w:unhideWhenUsed/>
    <w:rsid w:val="00835D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CE3A0-6F96-4609-9B33-9E7E48286081}">
  <ds:schemaRefs>
    <ds:schemaRef ds:uri="http://schemas.microsoft.com/office/2006/metadata/properties"/>
    <ds:schemaRef ds:uri="http://schemas.microsoft.com/office/infopath/2007/PartnerControls"/>
    <ds:schemaRef ds:uri="7571ba84-4cc8-4fe0-baa2-589d3b404907"/>
    <ds:schemaRef ds:uri="cd0d583b-5cee-42d2-a745-b183639ea243"/>
  </ds:schemaRefs>
</ds:datastoreItem>
</file>

<file path=customXml/itemProps2.xml><?xml version="1.0" encoding="utf-8"?>
<ds:datastoreItem xmlns:ds="http://schemas.openxmlformats.org/officeDocument/2006/customXml" ds:itemID="{B7049395-3CB2-4FE0-B49F-79DEB2DBC55F}"/>
</file>

<file path=customXml/itemProps3.xml><?xml version="1.0" encoding="utf-8"?>
<ds:datastoreItem xmlns:ds="http://schemas.openxmlformats.org/officeDocument/2006/customXml" ds:itemID="{5A3C0811-8361-44F2-86A3-7133BC50855D}">
  <ds:schemaRefs>
    <ds:schemaRef ds:uri="http://schemas.microsoft.com/sharepoint/v3/contenttype/forms"/>
  </ds:schemaRefs>
</ds:datastoreItem>
</file>

<file path=customXml/itemProps4.xml><?xml version="1.0" encoding="utf-8"?>
<ds:datastoreItem xmlns:ds="http://schemas.openxmlformats.org/officeDocument/2006/customXml" ds:itemID="{C214488A-F64A-43F8-B5BF-FDB6AF6CC7B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 Marek</dc:creator>
  <cp:keywords/>
  <dc:description/>
  <cp:lastModifiedBy>Petráš, Marek</cp:lastModifiedBy>
  <cp:revision>7</cp:revision>
  <dcterms:created xsi:type="dcterms:W3CDTF">2025-09-26T12:29:00Z</dcterms:created>
  <dcterms:modified xsi:type="dcterms:W3CDTF">2025-09-30T15:27:32Z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